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F49C1" w14:textId="77777777" w:rsidR="00346655" w:rsidRPr="000D6634" w:rsidRDefault="00346655" w:rsidP="00346655">
      <w:pPr>
        <w:spacing w:before="240" w:after="240"/>
        <w:jc w:val="center"/>
        <w:rPr>
          <w:rFonts w:cs="Arial"/>
          <w:b/>
          <w:color w:val="000000" w:themeColor="text1"/>
          <w:sz w:val="32"/>
          <w:szCs w:val="36"/>
        </w:rPr>
      </w:pPr>
      <w:r w:rsidRPr="000D6634">
        <w:rPr>
          <w:rFonts w:cs="Arial"/>
          <w:b/>
          <w:color w:val="000000" w:themeColor="text1"/>
          <w:sz w:val="32"/>
          <w:szCs w:val="36"/>
        </w:rPr>
        <w:t>Table of Contents</w:t>
      </w:r>
    </w:p>
    <w:p w14:paraId="11BD561F" w14:textId="77777777" w:rsidR="00346655" w:rsidRPr="000D6634" w:rsidRDefault="00346655" w:rsidP="00346655">
      <w:pPr>
        <w:rPr>
          <w:color w:val="000000" w:themeColor="text1"/>
        </w:rPr>
      </w:pPr>
    </w:p>
    <w:p w14:paraId="1F2E0695" w14:textId="4118FB7D" w:rsidR="00444D8D" w:rsidRDefault="00985B91">
      <w:pPr>
        <w:pStyle w:val="TOC1"/>
        <w:rPr>
          <w:rFonts w:asciiTheme="minorHAnsi" w:eastAsiaTheme="minorEastAsia" w:hAnsiTheme="minorHAnsi" w:cstheme="minorBidi"/>
          <w:b w:val="0"/>
          <w:noProof/>
          <w:kern w:val="0"/>
          <w:sz w:val="22"/>
          <w:lang w:val="en-IN" w:eastAsia="en-IN" w:bidi="mr-IN"/>
        </w:rPr>
      </w:pPr>
      <w:r>
        <w:rPr>
          <w:b w:val="0"/>
          <w:caps/>
          <w:color w:val="000000" w:themeColor="text1"/>
          <w:sz w:val="24"/>
        </w:rPr>
        <w:fldChar w:fldCharType="begin"/>
      </w:r>
      <w:r>
        <w:rPr>
          <w:b w:val="0"/>
          <w:caps/>
          <w:color w:val="000000" w:themeColor="text1"/>
          <w:sz w:val="24"/>
        </w:rPr>
        <w:instrText xml:space="preserve"> TOC \o "1-2" \h \z \u </w:instrText>
      </w:r>
      <w:r>
        <w:rPr>
          <w:b w:val="0"/>
          <w:caps/>
          <w:color w:val="000000" w:themeColor="text1"/>
          <w:sz w:val="24"/>
        </w:rPr>
        <w:fldChar w:fldCharType="separate"/>
      </w:r>
      <w:hyperlink w:anchor="_Toc57831104" w:history="1">
        <w:r w:rsidR="00444D8D" w:rsidRPr="001848FB">
          <w:rPr>
            <w:rStyle w:val="Hyperlink"/>
            <w:rFonts w:eastAsiaTheme="majorEastAsia"/>
            <w:noProof/>
          </w:rPr>
          <w:t>1.</w:t>
        </w:r>
        <w:r w:rsidR="00444D8D">
          <w:rPr>
            <w:rFonts w:asciiTheme="minorHAnsi" w:eastAsiaTheme="minorEastAsia" w:hAnsiTheme="minorHAnsi" w:cstheme="minorBidi"/>
            <w:b w:val="0"/>
            <w:noProof/>
            <w:kern w:val="0"/>
            <w:sz w:val="22"/>
            <w:lang w:val="en-IN" w:eastAsia="en-IN" w:bidi="mr-IN"/>
          </w:rPr>
          <w:tab/>
        </w:r>
        <w:r w:rsidR="00444D8D" w:rsidRPr="001848FB">
          <w:rPr>
            <w:rStyle w:val="Hyperlink"/>
            <w:rFonts w:eastAsiaTheme="majorEastAsia"/>
            <w:noProof/>
          </w:rPr>
          <w:t>Process Overview</w:t>
        </w:r>
        <w:r w:rsidR="00444D8D">
          <w:rPr>
            <w:noProof/>
            <w:webHidden/>
          </w:rPr>
          <w:tab/>
        </w:r>
        <w:r w:rsidR="00444D8D">
          <w:rPr>
            <w:noProof/>
            <w:webHidden/>
          </w:rPr>
          <w:fldChar w:fldCharType="begin"/>
        </w:r>
        <w:r w:rsidR="00444D8D">
          <w:rPr>
            <w:noProof/>
            <w:webHidden/>
          </w:rPr>
          <w:instrText xml:space="preserve"> PAGEREF _Toc57831104 \h </w:instrText>
        </w:r>
        <w:r w:rsidR="00444D8D">
          <w:rPr>
            <w:noProof/>
            <w:webHidden/>
          </w:rPr>
        </w:r>
        <w:r w:rsidR="00444D8D">
          <w:rPr>
            <w:noProof/>
            <w:webHidden/>
          </w:rPr>
          <w:fldChar w:fldCharType="separate"/>
        </w:r>
        <w:r w:rsidR="00444D8D">
          <w:rPr>
            <w:noProof/>
            <w:webHidden/>
          </w:rPr>
          <w:t>4</w:t>
        </w:r>
        <w:r w:rsidR="00444D8D">
          <w:rPr>
            <w:noProof/>
            <w:webHidden/>
          </w:rPr>
          <w:fldChar w:fldCharType="end"/>
        </w:r>
      </w:hyperlink>
    </w:p>
    <w:p w14:paraId="43BF451D" w14:textId="45F74650" w:rsidR="00444D8D" w:rsidRDefault="00444D8D">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7831105" w:history="1">
        <w:r w:rsidRPr="001848FB">
          <w:rPr>
            <w:rStyle w:val="Hyperlink"/>
            <w:noProof/>
          </w:rPr>
          <w:t>1.1</w:t>
        </w:r>
        <w:r>
          <w:rPr>
            <w:rFonts w:asciiTheme="minorHAnsi" w:eastAsiaTheme="minorEastAsia" w:hAnsiTheme="minorHAnsi" w:cstheme="minorBidi"/>
            <w:noProof/>
            <w:sz w:val="22"/>
            <w:szCs w:val="20"/>
            <w:lang w:eastAsia="en-IN"/>
          </w:rPr>
          <w:tab/>
        </w:r>
        <w:r w:rsidRPr="001848FB">
          <w:rPr>
            <w:rStyle w:val="Hyperlink"/>
            <w:noProof/>
          </w:rPr>
          <w:t>Objectives</w:t>
        </w:r>
        <w:r>
          <w:rPr>
            <w:noProof/>
            <w:webHidden/>
          </w:rPr>
          <w:tab/>
        </w:r>
        <w:r>
          <w:rPr>
            <w:noProof/>
            <w:webHidden/>
          </w:rPr>
          <w:fldChar w:fldCharType="begin"/>
        </w:r>
        <w:r>
          <w:rPr>
            <w:noProof/>
            <w:webHidden/>
          </w:rPr>
          <w:instrText xml:space="preserve"> PAGEREF _Toc57831105 \h </w:instrText>
        </w:r>
        <w:r>
          <w:rPr>
            <w:noProof/>
            <w:webHidden/>
          </w:rPr>
        </w:r>
        <w:r>
          <w:rPr>
            <w:noProof/>
            <w:webHidden/>
          </w:rPr>
          <w:fldChar w:fldCharType="separate"/>
        </w:r>
        <w:r>
          <w:rPr>
            <w:noProof/>
            <w:webHidden/>
          </w:rPr>
          <w:t>4</w:t>
        </w:r>
        <w:r>
          <w:rPr>
            <w:noProof/>
            <w:webHidden/>
          </w:rPr>
          <w:fldChar w:fldCharType="end"/>
        </w:r>
      </w:hyperlink>
    </w:p>
    <w:p w14:paraId="1BCB5236" w14:textId="0B331ED4" w:rsidR="00444D8D" w:rsidRDefault="00444D8D">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7831106" w:history="1">
        <w:r w:rsidRPr="001848FB">
          <w:rPr>
            <w:rStyle w:val="Hyperlink"/>
            <w:noProof/>
          </w:rPr>
          <w:t>1.2</w:t>
        </w:r>
        <w:r>
          <w:rPr>
            <w:rFonts w:asciiTheme="minorHAnsi" w:eastAsiaTheme="minorEastAsia" w:hAnsiTheme="minorHAnsi" w:cstheme="minorBidi"/>
            <w:noProof/>
            <w:sz w:val="22"/>
            <w:szCs w:val="20"/>
            <w:lang w:eastAsia="en-IN"/>
          </w:rPr>
          <w:tab/>
        </w:r>
        <w:r w:rsidRPr="001848FB">
          <w:rPr>
            <w:rStyle w:val="Hyperlink"/>
            <w:noProof/>
          </w:rPr>
          <w:t>Scope</w:t>
        </w:r>
        <w:r>
          <w:rPr>
            <w:noProof/>
            <w:webHidden/>
          </w:rPr>
          <w:tab/>
        </w:r>
        <w:r>
          <w:rPr>
            <w:noProof/>
            <w:webHidden/>
          </w:rPr>
          <w:fldChar w:fldCharType="begin"/>
        </w:r>
        <w:r>
          <w:rPr>
            <w:noProof/>
            <w:webHidden/>
          </w:rPr>
          <w:instrText xml:space="preserve"> PAGEREF _Toc57831106 \h </w:instrText>
        </w:r>
        <w:r>
          <w:rPr>
            <w:noProof/>
            <w:webHidden/>
          </w:rPr>
        </w:r>
        <w:r>
          <w:rPr>
            <w:noProof/>
            <w:webHidden/>
          </w:rPr>
          <w:fldChar w:fldCharType="separate"/>
        </w:r>
        <w:r>
          <w:rPr>
            <w:noProof/>
            <w:webHidden/>
          </w:rPr>
          <w:t>4</w:t>
        </w:r>
        <w:r>
          <w:rPr>
            <w:noProof/>
            <w:webHidden/>
          </w:rPr>
          <w:fldChar w:fldCharType="end"/>
        </w:r>
      </w:hyperlink>
    </w:p>
    <w:p w14:paraId="621DB1F0" w14:textId="0AE4D422" w:rsidR="00444D8D" w:rsidRDefault="00444D8D">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7831107" w:history="1">
        <w:r w:rsidRPr="001848FB">
          <w:rPr>
            <w:rStyle w:val="Hyperlink"/>
            <w:noProof/>
          </w:rPr>
          <w:t>1.3</w:t>
        </w:r>
        <w:r>
          <w:rPr>
            <w:rFonts w:asciiTheme="minorHAnsi" w:eastAsiaTheme="minorEastAsia" w:hAnsiTheme="minorHAnsi" w:cstheme="minorBidi"/>
            <w:noProof/>
            <w:sz w:val="22"/>
            <w:szCs w:val="20"/>
            <w:lang w:eastAsia="en-IN"/>
          </w:rPr>
          <w:tab/>
        </w:r>
        <w:r w:rsidRPr="001848FB">
          <w:rPr>
            <w:rStyle w:val="Hyperlink"/>
            <w:noProof/>
          </w:rPr>
          <w:t>Interface with other Processes</w:t>
        </w:r>
        <w:r>
          <w:rPr>
            <w:noProof/>
            <w:webHidden/>
          </w:rPr>
          <w:tab/>
        </w:r>
        <w:r>
          <w:rPr>
            <w:noProof/>
            <w:webHidden/>
          </w:rPr>
          <w:fldChar w:fldCharType="begin"/>
        </w:r>
        <w:r>
          <w:rPr>
            <w:noProof/>
            <w:webHidden/>
          </w:rPr>
          <w:instrText xml:space="preserve"> PAGEREF _Toc57831107 \h </w:instrText>
        </w:r>
        <w:r>
          <w:rPr>
            <w:noProof/>
            <w:webHidden/>
          </w:rPr>
        </w:r>
        <w:r>
          <w:rPr>
            <w:noProof/>
            <w:webHidden/>
          </w:rPr>
          <w:fldChar w:fldCharType="separate"/>
        </w:r>
        <w:r>
          <w:rPr>
            <w:noProof/>
            <w:webHidden/>
          </w:rPr>
          <w:t>6</w:t>
        </w:r>
        <w:r>
          <w:rPr>
            <w:noProof/>
            <w:webHidden/>
          </w:rPr>
          <w:fldChar w:fldCharType="end"/>
        </w:r>
      </w:hyperlink>
    </w:p>
    <w:p w14:paraId="2840399A" w14:textId="5902794B" w:rsidR="00444D8D" w:rsidRDefault="00444D8D">
      <w:pPr>
        <w:pStyle w:val="TOC1"/>
        <w:rPr>
          <w:rFonts w:asciiTheme="minorHAnsi" w:eastAsiaTheme="minorEastAsia" w:hAnsiTheme="minorHAnsi" w:cstheme="minorBidi"/>
          <w:b w:val="0"/>
          <w:noProof/>
          <w:kern w:val="0"/>
          <w:sz w:val="22"/>
          <w:lang w:val="en-IN" w:eastAsia="en-IN" w:bidi="mr-IN"/>
        </w:rPr>
      </w:pPr>
      <w:hyperlink w:anchor="_Toc57831108" w:history="1">
        <w:r w:rsidRPr="001848FB">
          <w:rPr>
            <w:rStyle w:val="Hyperlink"/>
            <w:rFonts w:eastAsiaTheme="majorEastAsia"/>
            <w:noProof/>
          </w:rPr>
          <w:t>2.</w:t>
        </w:r>
        <w:r>
          <w:rPr>
            <w:rFonts w:asciiTheme="minorHAnsi" w:eastAsiaTheme="minorEastAsia" w:hAnsiTheme="minorHAnsi" w:cstheme="minorBidi"/>
            <w:b w:val="0"/>
            <w:noProof/>
            <w:kern w:val="0"/>
            <w:sz w:val="22"/>
            <w:lang w:val="en-IN" w:eastAsia="en-IN" w:bidi="mr-IN"/>
          </w:rPr>
          <w:tab/>
        </w:r>
        <w:r w:rsidRPr="001848FB">
          <w:rPr>
            <w:rStyle w:val="Hyperlink"/>
            <w:rFonts w:eastAsiaTheme="majorEastAsia"/>
            <w:noProof/>
          </w:rPr>
          <w:t>Incident Management Process</w:t>
        </w:r>
        <w:r>
          <w:rPr>
            <w:noProof/>
            <w:webHidden/>
          </w:rPr>
          <w:tab/>
        </w:r>
        <w:r>
          <w:rPr>
            <w:noProof/>
            <w:webHidden/>
          </w:rPr>
          <w:fldChar w:fldCharType="begin"/>
        </w:r>
        <w:r>
          <w:rPr>
            <w:noProof/>
            <w:webHidden/>
          </w:rPr>
          <w:instrText xml:space="preserve"> PAGEREF _Toc57831108 \h </w:instrText>
        </w:r>
        <w:r>
          <w:rPr>
            <w:noProof/>
            <w:webHidden/>
          </w:rPr>
        </w:r>
        <w:r>
          <w:rPr>
            <w:noProof/>
            <w:webHidden/>
          </w:rPr>
          <w:fldChar w:fldCharType="separate"/>
        </w:r>
        <w:r>
          <w:rPr>
            <w:noProof/>
            <w:webHidden/>
          </w:rPr>
          <w:t>7</w:t>
        </w:r>
        <w:r>
          <w:rPr>
            <w:noProof/>
            <w:webHidden/>
          </w:rPr>
          <w:fldChar w:fldCharType="end"/>
        </w:r>
      </w:hyperlink>
    </w:p>
    <w:p w14:paraId="42EE949F" w14:textId="18E8EB3B" w:rsidR="00444D8D" w:rsidRDefault="00444D8D">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7831109" w:history="1">
        <w:r w:rsidRPr="001848FB">
          <w:rPr>
            <w:rStyle w:val="Hyperlink"/>
            <w:noProof/>
          </w:rPr>
          <w:t>2.1</w:t>
        </w:r>
        <w:r>
          <w:rPr>
            <w:rFonts w:asciiTheme="minorHAnsi" w:eastAsiaTheme="minorEastAsia" w:hAnsiTheme="minorHAnsi" w:cstheme="minorBidi"/>
            <w:noProof/>
            <w:sz w:val="22"/>
            <w:szCs w:val="20"/>
            <w:lang w:eastAsia="en-IN"/>
          </w:rPr>
          <w:tab/>
        </w:r>
        <w:r w:rsidRPr="001848FB">
          <w:rPr>
            <w:rStyle w:val="Hyperlink"/>
            <w:noProof/>
          </w:rPr>
          <w:t>Incident Management Process flow</w:t>
        </w:r>
        <w:r>
          <w:rPr>
            <w:noProof/>
            <w:webHidden/>
          </w:rPr>
          <w:tab/>
        </w:r>
        <w:r>
          <w:rPr>
            <w:noProof/>
            <w:webHidden/>
          </w:rPr>
          <w:fldChar w:fldCharType="begin"/>
        </w:r>
        <w:r>
          <w:rPr>
            <w:noProof/>
            <w:webHidden/>
          </w:rPr>
          <w:instrText xml:space="preserve"> PAGEREF _Toc57831109 \h </w:instrText>
        </w:r>
        <w:r>
          <w:rPr>
            <w:noProof/>
            <w:webHidden/>
          </w:rPr>
        </w:r>
        <w:r>
          <w:rPr>
            <w:noProof/>
            <w:webHidden/>
          </w:rPr>
          <w:fldChar w:fldCharType="separate"/>
        </w:r>
        <w:r>
          <w:rPr>
            <w:noProof/>
            <w:webHidden/>
          </w:rPr>
          <w:t>7</w:t>
        </w:r>
        <w:r>
          <w:rPr>
            <w:noProof/>
            <w:webHidden/>
          </w:rPr>
          <w:fldChar w:fldCharType="end"/>
        </w:r>
      </w:hyperlink>
    </w:p>
    <w:p w14:paraId="55C88322" w14:textId="6547360D" w:rsidR="00444D8D" w:rsidRDefault="00444D8D">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7831110" w:history="1">
        <w:r w:rsidRPr="001848FB">
          <w:rPr>
            <w:rStyle w:val="Hyperlink"/>
            <w:noProof/>
          </w:rPr>
          <w:t>2.2</w:t>
        </w:r>
        <w:r>
          <w:rPr>
            <w:rFonts w:asciiTheme="minorHAnsi" w:eastAsiaTheme="minorEastAsia" w:hAnsiTheme="minorHAnsi" w:cstheme="minorBidi"/>
            <w:noProof/>
            <w:sz w:val="22"/>
            <w:szCs w:val="20"/>
            <w:lang w:eastAsia="en-IN"/>
          </w:rPr>
          <w:tab/>
        </w:r>
        <w:r w:rsidRPr="001848FB">
          <w:rPr>
            <w:rStyle w:val="Hyperlink"/>
            <w:noProof/>
          </w:rPr>
          <w:t>Process Description of Incident Management</w:t>
        </w:r>
        <w:r>
          <w:rPr>
            <w:noProof/>
            <w:webHidden/>
          </w:rPr>
          <w:tab/>
        </w:r>
        <w:r>
          <w:rPr>
            <w:noProof/>
            <w:webHidden/>
          </w:rPr>
          <w:fldChar w:fldCharType="begin"/>
        </w:r>
        <w:r>
          <w:rPr>
            <w:noProof/>
            <w:webHidden/>
          </w:rPr>
          <w:instrText xml:space="preserve"> PAGEREF _Toc57831110 \h </w:instrText>
        </w:r>
        <w:r>
          <w:rPr>
            <w:noProof/>
            <w:webHidden/>
          </w:rPr>
        </w:r>
        <w:r>
          <w:rPr>
            <w:noProof/>
            <w:webHidden/>
          </w:rPr>
          <w:fldChar w:fldCharType="separate"/>
        </w:r>
        <w:r>
          <w:rPr>
            <w:noProof/>
            <w:webHidden/>
          </w:rPr>
          <w:t>8</w:t>
        </w:r>
        <w:r>
          <w:rPr>
            <w:noProof/>
            <w:webHidden/>
          </w:rPr>
          <w:fldChar w:fldCharType="end"/>
        </w:r>
      </w:hyperlink>
    </w:p>
    <w:p w14:paraId="085B945C" w14:textId="09F681D9" w:rsidR="00444D8D" w:rsidRDefault="00444D8D">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7831111" w:history="1">
        <w:r w:rsidRPr="001848FB">
          <w:rPr>
            <w:rStyle w:val="Hyperlink"/>
            <w:noProof/>
          </w:rPr>
          <w:t>2.3</w:t>
        </w:r>
        <w:r>
          <w:rPr>
            <w:rFonts w:asciiTheme="minorHAnsi" w:eastAsiaTheme="minorEastAsia" w:hAnsiTheme="minorHAnsi" w:cstheme="minorBidi"/>
            <w:noProof/>
            <w:sz w:val="22"/>
            <w:szCs w:val="20"/>
            <w:lang w:eastAsia="en-IN"/>
          </w:rPr>
          <w:tab/>
        </w:r>
        <w:r w:rsidRPr="001848FB">
          <w:rPr>
            <w:rStyle w:val="Hyperlink"/>
            <w:noProof/>
          </w:rPr>
          <w:t>Process Flow – P1 / P2 (Critical Incident Management)</w:t>
        </w:r>
        <w:r>
          <w:rPr>
            <w:noProof/>
            <w:webHidden/>
          </w:rPr>
          <w:tab/>
        </w:r>
        <w:r>
          <w:rPr>
            <w:noProof/>
            <w:webHidden/>
          </w:rPr>
          <w:fldChar w:fldCharType="begin"/>
        </w:r>
        <w:r>
          <w:rPr>
            <w:noProof/>
            <w:webHidden/>
          </w:rPr>
          <w:instrText xml:space="preserve"> PAGEREF _Toc57831111 \h </w:instrText>
        </w:r>
        <w:r>
          <w:rPr>
            <w:noProof/>
            <w:webHidden/>
          </w:rPr>
        </w:r>
        <w:r>
          <w:rPr>
            <w:noProof/>
            <w:webHidden/>
          </w:rPr>
          <w:fldChar w:fldCharType="separate"/>
        </w:r>
        <w:r>
          <w:rPr>
            <w:noProof/>
            <w:webHidden/>
          </w:rPr>
          <w:t>11</w:t>
        </w:r>
        <w:r>
          <w:rPr>
            <w:noProof/>
            <w:webHidden/>
          </w:rPr>
          <w:fldChar w:fldCharType="end"/>
        </w:r>
      </w:hyperlink>
    </w:p>
    <w:p w14:paraId="3C573B34" w14:textId="6C345053" w:rsidR="00444D8D" w:rsidRDefault="00444D8D">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7831112" w:history="1">
        <w:r w:rsidRPr="001848FB">
          <w:rPr>
            <w:rStyle w:val="Hyperlink"/>
            <w:noProof/>
          </w:rPr>
          <w:t>2.4</w:t>
        </w:r>
        <w:r>
          <w:rPr>
            <w:rFonts w:asciiTheme="minorHAnsi" w:eastAsiaTheme="minorEastAsia" w:hAnsiTheme="minorHAnsi" w:cstheme="minorBidi"/>
            <w:noProof/>
            <w:sz w:val="22"/>
            <w:szCs w:val="20"/>
            <w:lang w:eastAsia="en-IN"/>
          </w:rPr>
          <w:tab/>
        </w:r>
        <w:r w:rsidRPr="001848FB">
          <w:rPr>
            <w:rStyle w:val="Hyperlink"/>
            <w:noProof/>
          </w:rPr>
          <w:t>Process Description of Critical Incident Management (P1)</w:t>
        </w:r>
        <w:r>
          <w:rPr>
            <w:noProof/>
            <w:webHidden/>
          </w:rPr>
          <w:tab/>
        </w:r>
        <w:r>
          <w:rPr>
            <w:noProof/>
            <w:webHidden/>
          </w:rPr>
          <w:fldChar w:fldCharType="begin"/>
        </w:r>
        <w:r>
          <w:rPr>
            <w:noProof/>
            <w:webHidden/>
          </w:rPr>
          <w:instrText xml:space="preserve"> PAGEREF _Toc57831112 \h </w:instrText>
        </w:r>
        <w:r>
          <w:rPr>
            <w:noProof/>
            <w:webHidden/>
          </w:rPr>
        </w:r>
        <w:r>
          <w:rPr>
            <w:noProof/>
            <w:webHidden/>
          </w:rPr>
          <w:fldChar w:fldCharType="separate"/>
        </w:r>
        <w:r>
          <w:rPr>
            <w:noProof/>
            <w:webHidden/>
          </w:rPr>
          <w:t>12</w:t>
        </w:r>
        <w:r>
          <w:rPr>
            <w:noProof/>
            <w:webHidden/>
          </w:rPr>
          <w:fldChar w:fldCharType="end"/>
        </w:r>
      </w:hyperlink>
    </w:p>
    <w:p w14:paraId="7987130D" w14:textId="323B5BC1" w:rsidR="00444D8D" w:rsidRDefault="00444D8D">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57831113" w:history="1">
        <w:r w:rsidRPr="001848FB">
          <w:rPr>
            <w:rStyle w:val="Hyperlink"/>
            <w:noProof/>
          </w:rPr>
          <w:t>2.5</w:t>
        </w:r>
        <w:r>
          <w:rPr>
            <w:rFonts w:asciiTheme="minorHAnsi" w:eastAsiaTheme="minorEastAsia" w:hAnsiTheme="minorHAnsi" w:cstheme="minorBidi"/>
            <w:noProof/>
            <w:sz w:val="22"/>
            <w:szCs w:val="20"/>
            <w:lang w:eastAsia="en-IN"/>
          </w:rPr>
          <w:tab/>
        </w:r>
        <w:r w:rsidRPr="001848FB">
          <w:rPr>
            <w:rStyle w:val="Hyperlink"/>
            <w:noProof/>
          </w:rPr>
          <w:t>Key Contacts and Escalations</w:t>
        </w:r>
        <w:r>
          <w:rPr>
            <w:noProof/>
            <w:webHidden/>
          </w:rPr>
          <w:tab/>
        </w:r>
        <w:r>
          <w:rPr>
            <w:noProof/>
            <w:webHidden/>
          </w:rPr>
          <w:fldChar w:fldCharType="begin"/>
        </w:r>
        <w:r>
          <w:rPr>
            <w:noProof/>
            <w:webHidden/>
          </w:rPr>
          <w:instrText xml:space="preserve"> PAGEREF _Toc57831113 \h </w:instrText>
        </w:r>
        <w:r>
          <w:rPr>
            <w:noProof/>
            <w:webHidden/>
          </w:rPr>
        </w:r>
        <w:r>
          <w:rPr>
            <w:noProof/>
            <w:webHidden/>
          </w:rPr>
          <w:fldChar w:fldCharType="separate"/>
        </w:r>
        <w:r>
          <w:rPr>
            <w:noProof/>
            <w:webHidden/>
          </w:rPr>
          <w:t>13</w:t>
        </w:r>
        <w:r>
          <w:rPr>
            <w:noProof/>
            <w:webHidden/>
          </w:rPr>
          <w:fldChar w:fldCharType="end"/>
        </w:r>
      </w:hyperlink>
    </w:p>
    <w:p w14:paraId="2AF0EEEF" w14:textId="4DF2DFC5" w:rsidR="005B41F7" w:rsidRPr="000D6634" w:rsidRDefault="00985B91" w:rsidP="00346655">
      <w:r>
        <w:rPr>
          <w:rFonts w:eastAsia="Times New Roman" w:cs="Times New Roman"/>
          <w:b/>
          <w:caps/>
          <w:color w:val="000000" w:themeColor="text1"/>
          <w:kern w:val="28"/>
          <w:sz w:val="24"/>
          <w:lang w:val="en-US" w:eastAsia="en-GB" w:bidi="ar-SA"/>
        </w:rPr>
        <w:fldChar w:fldCharType="end"/>
      </w:r>
    </w:p>
    <w:p w14:paraId="5B7887E1" w14:textId="77777777" w:rsidR="005B41F7" w:rsidRPr="000D6634" w:rsidRDefault="005B41F7"/>
    <w:p w14:paraId="6E78820D" w14:textId="77777777" w:rsidR="005B41F7" w:rsidRPr="000D6634" w:rsidRDefault="005B41F7"/>
    <w:p w14:paraId="57E92B73" w14:textId="77777777" w:rsidR="005B41F7" w:rsidRPr="000D6634" w:rsidRDefault="005B41F7"/>
    <w:p w14:paraId="2E88A5F9" w14:textId="77777777" w:rsidR="005B41F7" w:rsidRPr="000D6634" w:rsidRDefault="005B41F7"/>
    <w:p w14:paraId="739CB04E" w14:textId="77777777" w:rsidR="005B41F7" w:rsidRPr="000D6634" w:rsidRDefault="005B41F7"/>
    <w:p w14:paraId="6110013A" w14:textId="77777777" w:rsidR="005B41F7" w:rsidRPr="000D6634" w:rsidRDefault="005B41F7"/>
    <w:p w14:paraId="6AC6BC10" w14:textId="77777777" w:rsidR="005B41F7" w:rsidRPr="000D6634" w:rsidRDefault="005B41F7"/>
    <w:p w14:paraId="09910CCC" w14:textId="77777777" w:rsidR="005B41F7" w:rsidRPr="000D6634" w:rsidRDefault="005B41F7"/>
    <w:p w14:paraId="70CF8092" w14:textId="77777777" w:rsidR="005B41F7" w:rsidRPr="000D6634" w:rsidRDefault="005B41F7"/>
    <w:p w14:paraId="654EDED4" w14:textId="77777777" w:rsidR="005B41F7" w:rsidRPr="000D6634" w:rsidRDefault="005B41F7"/>
    <w:p w14:paraId="021666CF" w14:textId="77777777" w:rsidR="005B41F7" w:rsidRPr="000D6634" w:rsidRDefault="005B41F7"/>
    <w:p w14:paraId="403975A2" w14:textId="77777777" w:rsidR="005B41F7" w:rsidRPr="000D6634" w:rsidRDefault="005B41F7"/>
    <w:p w14:paraId="1B6F312B" w14:textId="77777777" w:rsidR="005B41F7" w:rsidRPr="000D6634" w:rsidRDefault="005B41F7"/>
    <w:p w14:paraId="7B535FDA" w14:textId="77777777" w:rsidR="005B41F7" w:rsidRPr="000D6634" w:rsidRDefault="005B41F7"/>
    <w:p w14:paraId="02A2A858" w14:textId="77777777" w:rsidR="005B41F7" w:rsidRPr="000D6634" w:rsidRDefault="005B41F7"/>
    <w:p w14:paraId="495A3895" w14:textId="6B63B46C" w:rsidR="005B41F7" w:rsidRPr="00985B91" w:rsidRDefault="005B41F7" w:rsidP="00346655">
      <w:pPr>
        <w:pBdr>
          <w:bottom w:val="single" w:sz="4" w:space="1" w:color="auto"/>
        </w:pBdr>
        <w:rPr>
          <w:b/>
          <w:bCs/>
          <w:sz w:val="24"/>
          <w:szCs w:val="24"/>
        </w:rPr>
      </w:pPr>
      <w:r w:rsidRPr="000D6634">
        <w:br w:type="page"/>
      </w:r>
      <w:r w:rsidRPr="00985B91">
        <w:rPr>
          <w:rFonts w:cs="Calibri"/>
          <w:b/>
          <w:bCs/>
          <w:sz w:val="24"/>
          <w:szCs w:val="24"/>
        </w:rPr>
        <w:lastRenderedPageBreak/>
        <w:t>Docu</w:t>
      </w:r>
      <w:r w:rsidRPr="00985B91">
        <w:rPr>
          <w:rFonts w:cs="Calibri"/>
          <w:b/>
          <w:bCs/>
          <w:spacing w:val="-1"/>
          <w:sz w:val="24"/>
          <w:szCs w:val="24"/>
        </w:rPr>
        <w:t>m</w:t>
      </w:r>
      <w:r w:rsidRPr="00985B91">
        <w:rPr>
          <w:rFonts w:cs="Calibri"/>
          <w:b/>
          <w:bCs/>
          <w:sz w:val="24"/>
          <w:szCs w:val="24"/>
        </w:rPr>
        <w:t>ent Co</w:t>
      </w:r>
      <w:r w:rsidRPr="00985B91">
        <w:rPr>
          <w:rFonts w:cs="Calibri"/>
          <w:b/>
          <w:bCs/>
          <w:spacing w:val="1"/>
          <w:sz w:val="24"/>
          <w:szCs w:val="24"/>
        </w:rPr>
        <w:t>n</w:t>
      </w:r>
      <w:r w:rsidRPr="00985B91">
        <w:rPr>
          <w:rFonts w:cs="Calibri"/>
          <w:b/>
          <w:bCs/>
          <w:sz w:val="24"/>
          <w:szCs w:val="24"/>
        </w:rPr>
        <w:t>trol</w:t>
      </w:r>
    </w:p>
    <w:p w14:paraId="2FFC7866" w14:textId="77777777" w:rsidR="005B41F7" w:rsidRPr="00346655" w:rsidRDefault="005B41F7" w:rsidP="005B41F7">
      <w:pPr>
        <w:widowControl w:val="0"/>
        <w:autoSpaceDE w:val="0"/>
        <w:autoSpaceDN w:val="0"/>
        <w:adjustRightInd w:val="0"/>
        <w:spacing w:before="29"/>
        <w:rPr>
          <w:rFonts w:cs="Calibri"/>
          <w:sz w:val="22"/>
        </w:rPr>
      </w:pPr>
      <w:r w:rsidRPr="00346655">
        <w:rPr>
          <w:rFonts w:cs="Calibri"/>
          <w:b/>
          <w:bCs/>
          <w:sz w:val="22"/>
        </w:rPr>
        <w:t>Docum</w:t>
      </w:r>
      <w:r w:rsidRPr="00346655">
        <w:rPr>
          <w:rFonts w:cs="Calibri"/>
          <w:b/>
          <w:bCs/>
          <w:spacing w:val="1"/>
          <w:sz w:val="22"/>
        </w:rPr>
        <w:t>e</w:t>
      </w:r>
      <w:r w:rsidRPr="00346655">
        <w:rPr>
          <w:rFonts w:cs="Calibri"/>
          <w:b/>
          <w:bCs/>
          <w:sz w:val="22"/>
        </w:rPr>
        <w:t>nt</w:t>
      </w:r>
      <w:r w:rsidRPr="00346655">
        <w:rPr>
          <w:rFonts w:cs="Calibri"/>
          <w:b/>
          <w:bCs/>
          <w:spacing w:val="-1"/>
          <w:sz w:val="22"/>
        </w:rPr>
        <w:t xml:space="preserve"> </w:t>
      </w:r>
      <w:r w:rsidRPr="00346655">
        <w:rPr>
          <w:rFonts w:cs="Calibri"/>
          <w:b/>
          <w:bCs/>
          <w:spacing w:val="1"/>
          <w:sz w:val="22"/>
        </w:rPr>
        <w:t>Ve</w:t>
      </w:r>
      <w:r w:rsidRPr="00346655">
        <w:rPr>
          <w:rFonts w:cs="Calibri"/>
          <w:b/>
          <w:bCs/>
          <w:sz w:val="22"/>
        </w:rPr>
        <w:t>r</w:t>
      </w:r>
      <w:r w:rsidRPr="00346655">
        <w:rPr>
          <w:rFonts w:cs="Calibri"/>
          <w:b/>
          <w:bCs/>
          <w:spacing w:val="-1"/>
          <w:sz w:val="22"/>
        </w:rPr>
        <w:t>s</w:t>
      </w:r>
      <w:r w:rsidRPr="00346655">
        <w:rPr>
          <w:rFonts w:cs="Calibri"/>
          <w:b/>
          <w:bCs/>
          <w:sz w:val="22"/>
        </w:rPr>
        <w:t>ion H</w:t>
      </w:r>
      <w:r w:rsidRPr="00346655">
        <w:rPr>
          <w:rFonts w:cs="Calibri"/>
          <w:b/>
          <w:bCs/>
          <w:spacing w:val="-2"/>
          <w:sz w:val="22"/>
        </w:rPr>
        <w:t>i</w:t>
      </w:r>
      <w:r w:rsidRPr="00346655">
        <w:rPr>
          <w:rFonts w:cs="Calibri"/>
          <w:b/>
          <w:bCs/>
          <w:spacing w:val="1"/>
          <w:sz w:val="22"/>
        </w:rPr>
        <w:t>s</w:t>
      </w:r>
      <w:r w:rsidRPr="00346655">
        <w:rPr>
          <w:rFonts w:cs="Calibri"/>
          <w:b/>
          <w:bCs/>
          <w:sz w:val="22"/>
        </w:rPr>
        <w:t>t</w:t>
      </w:r>
      <w:r w:rsidRPr="00346655">
        <w:rPr>
          <w:rFonts w:cs="Calibri"/>
          <w:b/>
          <w:bCs/>
          <w:spacing w:val="-1"/>
          <w:sz w:val="22"/>
        </w:rPr>
        <w:t>o</w:t>
      </w:r>
      <w:r w:rsidRPr="00346655">
        <w:rPr>
          <w:rFonts w:cs="Calibri"/>
          <w:b/>
          <w:bCs/>
          <w:spacing w:val="2"/>
          <w:sz w:val="22"/>
        </w:rPr>
        <w:t>r</w:t>
      </w:r>
      <w:r w:rsidRPr="00346655">
        <w:rPr>
          <w:rFonts w:cs="Calibri"/>
          <w:b/>
          <w:bCs/>
          <w:sz w:val="22"/>
        </w:rPr>
        <w:t>y</w:t>
      </w:r>
    </w:p>
    <w:p w14:paraId="03A3BDE5" w14:textId="77777777" w:rsidR="005B41F7" w:rsidRPr="000D6634" w:rsidRDefault="005B41F7" w:rsidP="005B41F7">
      <w:pPr>
        <w:widowControl w:val="0"/>
        <w:autoSpaceDE w:val="0"/>
        <w:autoSpaceDN w:val="0"/>
        <w:adjustRightInd w:val="0"/>
        <w:spacing w:before="4" w:line="120" w:lineRule="exact"/>
        <w:rPr>
          <w:rFonts w:cs="Calibri"/>
          <w:sz w:val="12"/>
          <w:szCs w:val="12"/>
        </w:rPr>
      </w:pPr>
    </w:p>
    <w:p w14:paraId="3BB8AFB1" w14:textId="6B0D8B44" w:rsidR="005B41F7" w:rsidRPr="000D6634" w:rsidRDefault="005B41F7" w:rsidP="005B41F7">
      <w:pPr>
        <w:widowControl w:val="0"/>
        <w:autoSpaceDE w:val="0"/>
        <w:autoSpaceDN w:val="0"/>
        <w:adjustRightInd w:val="0"/>
        <w:spacing w:line="240" w:lineRule="exact"/>
        <w:rPr>
          <w:rFonts w:cs="Calibri"/>
        </w:rPr>
      </w:pPr>
      <w:r w:rsidRPr="000D6634">
        <w:rPr>
          <w:rFonts w:cs="Calibri"/>
          <w:spacing w:val="-1"/>
        </w:rPr>
        <w:t>T</w:t>
      </w:r>
      <w:r w:rsidRPr="000D6634">
        <w:rPr>
          <w:rFonts w:cs="Calibri"/>
          <w:spacing w:val="1"/>
        </w:rPr>
        <w:t>h</w:t>
      </w:r>
      <w:r w:rsidRPr="000D6634">
        <w:rPr>
          <w:rFonts w:cs="Calibri"/>
        </w:rPr>
        <w:t>is</w:t>
      </w:r>
      <w:r w:rsidRPr="000D6634">
        <w:rPr>
          <w:rFonts w:cs="Calibri"/>
          <w:spacing w:val="-2"/>
        </w:rPr>
        <w:t xml:space="preserve"> </w:t>
      </w:r>
      <w:r w:rsidRPr="000D6634">
        <w:rPr>
          <w:rFonts w:cs="Calibri"/>
          <w:spacing w:val="1"/>
        </w:rPr>
        <w:t>t</w:t>
      </w:r>
      <w:r w:rsidRPr="000D6634">
        <w:rPr>
          <w:rFonts w:cs="Calibri"/>
        </w:rPr>
        <w:t>a</w:t>
      </w:r>
      <w:r w:rsidRPr="000D6634">
        <w:rPr>
          <w:rFonts w:cs="Calibri"/>
          <w:spacing w:val="1"/>
        </w:rPr>
        <w:t>b</w:t>
      </w:r>
      <w:r w:rsidRPr="000D6634">
        <w:rPr>
          <w:rFonts w:cs="Calibri"/>
        </w:rPr>
        <w:t>le</w:t>
      </w:r>
      <w:r w:rsidRPr="000D6634">
        <w:rPr>
          <w:rFonts w:cs="Calibri"/>
          <w:spacing w:val="1"/>
        </w:rPr>
        <w:t xml:space="preserve"> </w:t>
      </w:r>
      <w:r w:rsidRPr="000D6634">
        <w:rPr>
          <w:rFonts w:cs="Calibri"/>
          <w:spacing w:val="-1"/>
        </w:rPr>
        <w:t>s</w:t>
      </w:r>
      <w:r w:rsidRPr="000D6634">
        <w:rPr>
          <w:rFonts w:cs="Calibri"/>
          <w:spacing w:val="1"/>
        </w:rPr>
        <w:t>h</w:t>
      </w:r>
      <w:r w:rsidRPr="000D6634">
        <w:rPr>
          <w:rFonts w:cs="Calibri"/>
        </w:rPr>
        <w:t>o</w:t>
      </w:r>
      <w:r w:rsidRPr="000D6634">
        <w:rPr>
          <w:rFonts w:cs="Calibri"/>
          <w:spacing w:val="1"/>
        </w:rPr>
        <w:t>w</w:t>
      </w:r>
      <w:r w:rsidRPr="000D6634">
        <w:rPr>
          <w:rFonts w:cs="Calibri"/>
        </w:rPr>
        <w:t>s</w:t>
      </w:r>
      <w:r w:rsidRPr="000D6634">
        <w:rPr>
          <w:rFonts w:cs="Calibri"/>
          <w:spacing w:val="-2"/>
        </w:rPr>
        <w:t xml:space="preserve"> </w:t>
      </w:r>
      <w:r w:rsidRPr="000D6634">
        <w:rPr>
          <w:rFonts w:cs="Calibri"/>
        </w:rPr>
        <w:t>a r</w:t>
      </w:r>
      <w:r w:rsidRPr="000D6634">
        <w:rPr>
          <w:rFonts w:cs="Calibri"/>
          <w:spacing w:val="-1"/>
        </w:rPr>
        <w:t>e</w:t>
      </w:r>
      <w:r w:rsidRPr="000D6634">
        <w:rPr>
          <w:rFonts w:cs="Calibri"/>
        </w:rPr>
        <w:t xml:space="preserve">cord </w:t>
      </w:r>
      <w:r w:rsidRPr="000D6634">
        <w:rPr>
          <w:rFonts w:cs="Calibri"/>
          <w:spacing w:val="1"/>
        </w:rPr>
        <w:t>o</w:t>
      </w:r>
      <w:r w:rsidRPr="000D6634">
        <w:rPr>
          <w:rFonts w:cs="Calibri"/>
        </w:rPr>
        <w:t>f</w:t>
      </w:r>
      <w:r w:rsidRPr="000D6634">
        <w:rPr>
          <w:rFonts w:cs="Calibri"/>
          <w:spacing w:val="-2"/>
        </w:rPr>
        <w:t xml:space="preserve"> </w:t>
      </w:r>
      <w:r w:rsidRPr="000D6634">
        <w:rPr>
          <w:rFonts w:cs="Calibri"/>
        </w:rPr>
        <w:t>s</w:t>
      </w:r>
      <w:r w:rsidRPr="000D6634">
        <w:rPr>
          <w:rFonts w:cs="Calibri"/>
          <w:spacing w:val="1"/>
        </w:rPr>
        <w:t>i</w:t>
      </w:r>
      <w:r w:rsidRPr="000D6634">
        <w:rPr>
          <w:rFonts w:cs="Calibri"/>
        </w:rPr>
        <w:t>g</w:t>
      </w:r>
      <w:r w:rsidRPr="000D6634">
        <w:rPr>
          <w:rFonts w:cs="Calibri"/>
          <w:spacing w:val="1"/>
        </w:rPr>
        <w:t>n</w:t>
      </w:r>
      <w:r w:rsidRPr="000D6634">
        <w:rPr>
          <w:rFonts w:cs="Calibri"/>
        </w:rPr>
        <w:t>i</w:t>
      </w:r>
      <w:r w:rsidRPr="000D6634">
        <w:rPr>
          <w:rFonts w:cs="Calibri"/>
          <w:spacing w:val="-1"/>
        </w:rPr>
        <w:t>f</w:t>
      </w:r>
      <w:r w:rsidRPr="000D6634">
        <w:rPr>
          <w:rFonts w:cs="Calibri"/>
        </w:rPr>
        <w:t>ica</w:t>
      </w:r>
      <w:r w:rsidRPr="000D6634">
        <w:rPr>
          <w:rFonts w:cs="Calibri"/>
          <w:spacing w:val="5"/>
        </w:rPr>
        <w:t>n</w:t>
      </w:r>
      <w:r w:rsidRPr="000D6634">
        <w:rPr>
          <w:rFonts w:cs="Calibri"/>
        </w:rPr>
        <w:t>t c</w:t>
      </w:r>
      <w:r w:rsidRPr="000D6634">
        <w:rPr>
          <w:rFonts w:cs="Calibri"/>
          <w:spacing w:val="1"/>
        </w:rPr>
        <w:t>h</w:t>
      </w:r>
      <w:r w:rsidRPr="000D6634">
        <w:rPr>
          <w:rFonts w:cs="Calibri"/>
        </w:rPr>
        <w:t>a</w:t>
      </w:r>
      <w:r w:rsidRPr="000D6634">
        <w:rPr>
          <w:rFonts w:cs="Calibri"/>
          <w:spacing w:val="1"/>
        </w:rPr>
        <w:t>n</w:t>
      </w:r>
      <w:r w:rsidRPr="000D6634">
        <w:rPr>
          <w:rFonts w:cs="Calibri"/>
        </w:rPr>
        <w:t>g</w:t>
      </w:r>
      <w:r w:rsidRPr="000D6634">
        <w:rPr>
          <w:rFonts w:cs="Calibri"/>
          <w:spacing w:val="-1"/>
        </w:rPr>
        <w:t>e</w:t>
      </w:r>
      <w:r w:rsidRPr="000D6634">
        <w:rPr>
          <w:rFonts w:cs="Calibri"/>
        </w:rPr>
        <w:t>s</w:t>
      </w:r>
      <w:r w:rsidRPr="000D6634">
        <w:rPr>
          <w:rFonts w:cs="Calibri"/>
          <w:spacing w:val="-2"/>
        </w:rPr>
        <w:t xml:space="preserve"> </w:t>
      </w:r>
      <w:r w:rsidRPr="000D6634">
        <w:rPr>
          <w:rFonts w:cs="Calibri"/>
          <w:spacing w:val="1"/>
        </w:rPr>
        <w:t>t</w:t>
      </w:r>
      <w:r w:rsidRPr="000D6634">
        <w:rPr>
          <w:rFonts w:cs="Calibri"/>
        </w:rPr>
        <w:t>o</w:t>
      </w:r>
      <w:r w:rsidRPr="000D6634">
        <w:rPr>
          <w:rFonts w:cs="Calibri"/>
          <w:spacing w:val="-1"/>
        </w:rPr>
        <w:t xml:space="preserve"> </w:t>
      </w:r>
      <w:r w:rsidRPr="000D6634">
        <w:rPr>
          <w:rFonts w:cs="Calibri"/>
          <w:spacing w:val="1"/>
        </w:rPr>
        <w:t>th</w:t>
      </w:r>
      <w:r w:rsidRPr="000D6634">
        <w:rPr>
          <w:rFonts w:cs="Calibri"/>
        </w:rPr>
        <w:t>e</w:t>
      </w:r>
      <w:r w:rsidRPr="000D6634">
        <w:rPr>
          <w:rFonts w:cs="Calibri"/>
          <w:spacing w:val="-2"/>
        </w:rPr>
        <w:t xml:space="preserve"> </w:t>
      </w:r>
      <w:r w:rsidRPr="000D6634">
        <w:rPr>
          <w:rFonts w:cs="Calibri"/>
          <w:spacing w:val="1"/>
        </w:rPr>
        <w:t>d</w:t>
      </w:r>
      <w:r w:rsidRPr="000D6634">
        <w:rPr>
          <w:rFonts w:cs="Calibri"/>
        </w:rPr>
        <w:t>oc</w:t>
      </w:r>
      <w:r w:rsidRPr="000D6634">
        <w:rPr>
          <w:rFonts w:cs="Calibri"/>
          <w:spacing w:val="3"/>
        </w:rPr>
        <w:t>u</w:t>
      </w:r>
      <w:r w:rsidRPr="000D6634">
        <w:rPr>
          <w:rFonts w:cs="Calibri"/>
          <w:spacing w:val="-1"/>
        </w:rPr>
        <w:t>me</w:t>
      </w:r>
      <w:r w:rsidRPr="000D6634">
        <w:rPr>
          <w:rFonts w:cs="Calibri"/>
          <w:spacing w:val="1"/>
        </w:rPr>
        <w:t>n</w:t>
      </w:r>
      <w:r w:rsidRPr="000D6634">
        <w:rPr>
          <w:rFonts w:cs="Calibri"/>
        </w:rPr>
        <w:t>t.</w:t>
      </w:r>
    </w:p>
    <w:p w14:paraId="2A8A9021" w14:textId="20C81370" w:rsidR="005B41F7" w:rsidRPr="000D6634" w:rsidRDefault="005B41F7"/>
    <w:tbl>
      <w:tblPr>
        <w:tblW w:w="8718"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368"/>
        <w:gridCol w:w="2790"/>
        <w:gridCol w:w="3600"/>
      </w:tblGrid>
      <w:tr w:rsidR="005B41F7" w:rsidRPr="000D6634" w14:paraId="7EF8CFEC" w14:textId="77777777" w:rsidTr="00346655">
        <w:trPr>
          <w:trHeight w:hRule="exact" w:val="420"/>
        </w:trPr>
        <w:tc>
          <w:tcPr>
            <w:tcW w:w="960" w:type="dxa"/>
            <w:shd w:val="clear" w:color="auto" w:fill="D9D9D9" w:themeFill="background1" w:themeFillShade="D9"/>
            <w:vAlign w:val="center"/>
          </w:tcPr>
          <w:p w14:paraId="2D8F9B14" w14:textId="77777777" w:rsidR="005B41F7" w:rsidRPr="00346655" w:rsidRDefault="005B41F7" w:rsidP="00D8589F">
            <w:pPr>
              <w:widowControl w:val="0"/>
              <w:autoSpaceDE w:val="0"/>
              <w:autoSpaceDN w:val="0"/>
              <w:adjustRightInd w:val="0"/>
              <w:spacing w:before="60"/>
              <w:ind w:left="102"/>
              <w:jc w:val="center"/>
              <w:rPr>
                <w:rFonts w:cs="Calibri"/>
                <w:b/>
                <w:sz w:val="18"/>
                <w:szCs w:val="24"/>
              </w:rPr>
            </w:pPr>
            <w:r w:rsidRPr="00346655">
              <w:rPr>
                <w:rFonts w:cs="Calibri"/>
                <w:b/>
                <w:sz w:val="18"/>
                <w:szCs w:val="19"/>
              </w:rPr>
              <w:t>Vers</w:t>
            </w:r>
            <w:r w:rsidRPr="00346655">
              <w:rPr>
                <w:rFonts w:cs="Calibri"/>
                <w:b/>
                <w:spacing w:val="-1"/>
                <w:sz w:val="18"/>
                <w:szCs w:val="19"/>
              </w:rPr>
              <w:t>i</w:t>
            </w:r>
            <w:r w:rsidRPr="00346655">
              <w:rPr>
                <w:rFonts w:cs="Calibri"/>
                <w:b/>
                <w:sz w:val="18"/>
                <w:szCs w:val="19"/>
              </w:rPr>
              <w:t>on</w:t>
            </w:r>
          </w:p>
        </w:tc>
        <w:tc>
          <w:tcPr>
            <w:tcW w:w="1368" w:type="dxa"/>
            <w:shd w:val="clear" w:color="auto" w:fill="D9D9D9" w:themeFill="background1" w:themeFillShade="D9"/>
            <w:vAlign w:val="center"/>
          </w:tcPr>
          <w:p w14:paraId="793D17C4" w14:textId="77777777" w:rsidR="005B41F7" w:rsidRPr="00346655" w:rsidRDefault="005B41F7" w:rsidP="00D8589F">
            <w:pPr>
              <w:widowControl w:val="0"/>
              <w:autoSpaceDE w:val="0"/>
              <w:autoSpaceDN w:val="0"/>
              <w:adjustRightInd w:val="0"/>
              <w:spacing w:before="60"/>
              <w:ind w:left="102"/>
              <w:jc w:val="center"/>
              <w:rPr>
                <w:rFonts w:cs="Calibri"/>
                <w:b/>
                <w:sz w:val="18"/>
                <w:szCs w:val="24"/>
              </w:rPr>
            </w:pPr>
            <w:r w:rsidRPr="00346655">
              <w:rPr>
                <w:rFonts w:cs="Calibri"/>
                <w:b/>
                <w:sz w:val="18"/>
                <w:szCs w:val="19"/>
              </w:rPr>
              <w:t>D</w:t>
            </w:r>
            <w:r w:rsidRPr="00346655">
              <w:rPr>
                <w:rFonts w:cs="Calibri"/>
                <w:b/>
                <w:spacing w:val="-1"/>
                <w:sz w:val="18"/>
                <w:szCs w:val="19"/>
              </w:rPr>
              <w:t>a</w:t>
            </w:r>
            <w:r w:rsidRPr="00346655">
              <w:rPr>
                <w:rFonts w:cs="Calibri"/>
                <w:b/>
                <w:sz w:val="18"/>
                <w:szCs w:val="19"/>
              </w:rPr>
              <w:t>te</w:t>
            </w:r>
          </w:p>
        </w:tc>
        <w:tc>
          <w:tcPr>
            <w:tcW w:w="2790" w:type="dxa"/>
            <w:shd w:val="clear" w:color="auto" w:fill="D9D9D9" w:themeFill="background1" w:themeFillShade="D9"/>
            <w:vAlign w:val="center"/>
          </w:tcPr>
          <w:p w14:paraId="37C5C1AD" w14:textId="77777777" w:rsidR="005B41F7" w:rsidRPr="00346655" w:rsidRDefault="005B41F7" w:rsidP="00D8589F">
            <w:pPr>
              <w:widowControl w:val="0"/>
              <w:autoSpaceDE w:val="0"/>
              <w:autoSpaceDN w:val="0"/>
              <w:adjustRightInd w:val="0"/>
              <w:spacing w:before="60"/>
              <w:ind w:left="102"/>
              <w:jc w:val="center"/>
              <w:rPr>
                <w:rFonts w:cs="Calibri"/>
                <w:b/>
                <w:sz w:val="18"/>
                <w:szCs w:val="24"/>
              </w:rPr>
            </w:pPr>
            <w:r w:rsidRPr="00346655">
              <w:rPr>
                <w:rFonts w:cs="Calibri"/>
                <w:b/>
                <w:sz w:val="18"/>
                <w:szCs w:val="19"/>
              </w:rPr>
              <w:t>Author</w:t>
            </w:r>
          </w:p>
        </w:tc>
        <w:tc>
          <w:tcPr>
            <w:tcW w:w="3600" w:type="dxa"/>
            <w:shd w:val="clear" w:color="auto" w:fill="D9D9D9" w:themeFill="background1" w:themeFillShade="D9"/>
            <w:vAlign w:val="center"/>
          </w:tcPr>
          <w:p w14:paraId="38A3CCE9" w14:textId="77777777" w:rsidR="005B41F7" w:rsidRPr="00346655" w:rsidRDefault="005B41F7" w:rsidP="00D8589F">
            <w:pPr>
              <w:widowControl w:val="0"/>
              <w:autoSpaceDE w:val="0"/>
              <w:autoSpaceDN w:val="0"/>
              <w:adjustRightInd w:val="0"/>
              <w:spacing w:before="60"/>
              <w:ind w:left="102"/>
              <w:jc w:val="center"/>
              <w:rPr>
                <w:rFonts w:cs="Calibri"/>
                <w:b/>
                <w:sz w:val="18"/>
                <w:szCs w:val="24"/>
              </w:rPr>
            </w:pPr>
            <w:r w:rsidRPr="00346655">
              <w:rPr>
                <w:rFonts w:cs="Calibri"/>
                <w:b/>
                <w:sz w:val="18"/>
                <w:szCs w:val="19"/>
              </w:rPr>
              <w:t>Des</w:t>
            </w:r>
            <w:r w:rsidRPr="00346655">
              <w:rPr>
                <w:rFonts w:cs="Calibri"/>
                <w:b/>
                <w:spacing w:val="-1"/>
                <w:sz w:val="18"/>
                <w:szCs w:val="19"/>
              </w:rPr>
              <w:t>c</w:t>
            </w:r>
            <w:r w:rsidRPr="00346655">
              <w:rPr>
                <w:rFonts w:cs="Calibri"/>
                <w:b/>
                <w:sz w:val="18"/>
                <w:szCs w:val="19"/>
              </w:rPr>
              <w:t>rip</w:t>
            </w:r>
            <w:r w:rsidRPr="00346655">
              <w:rPr>
                <w:rFonts w:cs="Calibri"/>
                <w:b/>
                <w:spacing w:val="-1"/>
                <w:sz w:val="18"/>
                <w:szCs w:val="19"/>
              </w:rPr>
              <w:t>t</w:t>
            </w:r>
            <w:r w:rsidRPr="00346655">
              <w:rPr>
                <w:rFonts w:cs="Calibri"/>
                <w:b/>
                <w:spacing w:val="-2"/>
                <w:sz w:val="18"/>
                <w:szCs w:val="19"/>
              </w:rPr>
              <w:t>i</w:t>
            </w:r>
            <w:r w:rsidRPr="00346655">
              <w:rPr>
                <w:rFonts w:cs="Calibri"/>
                <w:b/>
                <w:spacing w:val="2"/>
                <w:sz w:val="18"/>
                <w:szCs w:val="19"/>
              </w:rPr>
              <w:t>o</w:t>
            </w:r>
            <w:r w:rsidRPr="00346655">
              <w:rPr>
                <w:rFonts w:cs="Calibri"/>
                <w:b/>
                <w:sz w:val="18"/>
                <w:szCs w:val="19"/>
              </w:rPr>
              <w:t>n</w:t>
            </w:r>
            <w:r w:rsidRPr="00346655">
              <w:rPr>
                <w:rFonts w:cs="Calibri"/>
                <w:b/>
                <w:spacing w:val="-4"/>
                <w:sz w:val="18"/>
                <w:szCs w:val="19"/>
              </w:rPr>
              <w:t xml:space="preserve"> </w:t>
            </w:r>
            <w:r w:rsidRPr="00346655">
              <w:rPr>
                <w:rFonts w:cs="Calibri"/>
                <w:b/>
                <w:sz w:val="18"/>
                <w:szCs w:val="19"/>
              </w:rPr>
              <w:t>of</w:t>
            </w:r>
            <w:r w:rsidRPr="00346655">
              <w:rPr>
                <w:rFonts w:cs="Calibri"/>
                <w:b/>
                <w:spacing w:val="-1"/>
                <w:sz w:val="18"/>
                <w:szCs w:val="19"/>
              </w:rPr>
              <w:t xml:space="preserve"> </w:t>
            </w:r>
            <w:r w:rsidRPr="00346655">
              <w:rPr>
                <w:rFonts w:cs="Calibri"/>
                <w:b/>
                <w:sz w:val="18"/>
                <w:szCs w:val="19"/>
              </w:rPr>
              <w:t>Ch</w:t>
            </w:r>
            <w:r w:rsidRPr="00346655">
              <w:rPr>
                <w:rFonts w:cs="Calibri"/>
                <w:b/>
                <w:spacing w:val="-1"/>
                <w:sz w:val="18"/>
                <w:szCs w:val="19"/>
              </w:rPr>
              <w:t>a</w:t>
            </w:r>
            <w:r w:rsidRPr="00346655">
              <w:rPr>
                <w:rFonts w:cs="Calibri"/>
                <w:b/>
                <w:spacing w:val="2"/>
                <w:sz w:val="18"/>
                <w:szCs w:val="19"/>
              </w:rPr>
              <w:t>n</w:t>
            </w:r>
            <w:r w:rsidRPr="00346655">
              <w:rPr>
                <w:rFonts w:cs="Calibri"/>
                <w:b/>
                <w:sz w:val="18"/>
                <w:szCs w:val="19"/>
              </w:rPr>
              <w:t>ge</w:t>
            </w:r>
          </w:p>
        </w:tc>
      </w:tr>
      <w:tr w:rsidR="005B41F7" w:rsidRPr="000D6634" w14:paraId="6FD33A3C" w14:textId="77777777" w:rsidTr="00346655">
        <w:trPr>
          <w:trHeight w:hRule="exact" w:val="299"/>
        </w:trPr>
        <w:tc>
          <w:tcPr>
            <w:tcW w:w="960" w:type="dxa"/>
            <w:vAlign w:val="center"/>
          </w:tcPr>
          <w:p w14:paraId="3AE212A2"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0DF19F4E" w14:textId="77777777" w:rsidR="005B41F7" w:rsidRPr="000D6634" w:rsidRDefault="005B41F7" w:rsidP="00D8589F">
            <w:pPr>
              <w:widowControl w:val="0"/>
              <w:autoSpaceDE w:val="0"/>
              <w:autoSpaceDN w:val="0"/>
              <w:adjustRightInd w:val="0"/>
              <w:jc w:val="center"/>
              <w:rPr>
                <w:rFonts w:cs="Calibri"/>
                <w:sz w:val="18"/>
                <w:szCs w:val="24"/>
              </w:rPr>
            </w:pPr>
          </w:p>
        </w:tc>
        <w:tc>
          <w:tcPr>
            <w:tcW w:w="2790" w:type="dxa"/>
            <w:vAlign w:val="center"/>
          </w:tcPr>
          <w:p w14:paraId="09792DA2" w14:textId="77777777" w:rsidR="005B41F7" w:rsidRPr="000D6634" w:rsidRDefault="005B41F7" w:rsidP="00D8589F">
            <w:pPr>
              <w:widowControl w:val="0"/>
              <w:autoSpaceDE w:val="0"/>
              <w:autoSpaceDN w:val="0"/>
              <w:adjustRightInd w:val="0"/>
              <w:rPr>
                <w:rFonts w:cs="Calibri"/>
                <w:sz w:val="18"/>
                <w:szCs w:val="24"/>
              </w:rPr>
            </w:pPr>
          </w:p>
        </w:tc>
        <w:tc>
          <w:tcPr>
            <w:tcW w:w="3600" w:type="dxa"/>
            <w:vAlign w:val="center"/>
          </w:tcPr>
          <w:p w14:paraId="08D85F78" w14:textId="77777777" w:rsidR="005B41F7" w:rsidRPr="000D6634" w:rsidRDefault="005B41F7" w:rsidP="00D8589F">
            <w:pPr>
              <w:widowControl w:val="0"/>
              <w:autoSpaceDE w:val="0"/>
              <w:autoSpaceDN w:val="0"/>
              <w:adjustRightInd w:val="0"/>
              <w:jc w:val="center"/>
              <w:rPr>
                <w:rFonts w:cs="Calibri"/>
                <w:sz w:val="18"/>
                <w:szCs w:val="24"/>
              </w:rPr>
            </w:pPr>
          </w:p>
        </w:tc>
      </w:tr>
      <w:tr w:rsidR="005B41F7" w:rsidRPr="000D6634" w14:paraId="6DB954AC" w14:textId="77777777" w:rsidTr="00346655">
        <w:trPr>
          <w:trHeight w:hRule="exact" w:val="362"/>
        </w:trPr>
        <w:tc>
          <w:tcPr>
            <w:tcW w:w="960" w:type="dxa"/>
            <w:vAlign w:val="center"/>
          </w:tcPr>
          <w:p w14:paraId="156E001E"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38073D2A" w14:textId="77777777" w:rsidR="005B41F7" w:rsidRPr="000D6634" w:rsidRDefault="005B41F7" w:rsidP="00D8589F">
            <w:pPr>
              <w:widowControl w:val="0"/>
              <w:autoSpaceDE w:val="0"/>
              <w:autoSpaceDN w:val="0"/>
              <w:adjustRightInd w:val="0"/>
              <w:rPr>
                <w:rFonts w:cs="Calibri"/>
                <w:sz w:val="18"/>
                <w:szCs w:val="24"/>
              </w:rPr>
            </w:pPr>
          </w:p>
        </w:tc>
        <w:tc>
          <w:tcPr>
            <w:tcW w:w="2790" w:type="dxa"/>
            <w:vAlign w:val="center"/>
          </w:tcPr>
          <w:p w14:paraId="08C24BED" w14:textId="77777777" w:rsidR="005B41F7" w:rsidRPr="000D6634" w:rsidRDefault="005B41F7" w:rsidP="00D8589F">
            <w:pPr>
              <w:widowControl w:val="0"/>
              <w:autoSpaceDE w:val="0"/>
              <w:autoSpaceDN w:val="0"/>
              <w:adjustRightInd w:val="0"/>
              <w:jc w:val="center"/>
              <w:rPr>
                <w:rFonts w:cs="Calibri"/>
                <w:sz w:val="18"/>
                <w:szCs w:val="24"/>
              </w:rPr>
            </w:pPr>
          </w:p>
        </w:tc>
        <w:tc>
          <w:tcPr>
            <w:tcW w:w="3600" w:type="dxa"/>
            <w:vAlign w:val="center"/>
          </w:tcPr>
          <w:p w14:paraId="20E78A82" w14:textId="77777777" w:rsidR="005B41F7" w:rsidRPr="000D6634" w:rsidRDefault="005B41F7" w:rsidP="00D8589F">
            <w:pPr>
              <w:widowControl w:val="0"/>
              <w:autoSpaceDE w:val="0"/>
              <w:autoSpaceDN w:val="0"/>
              <w:adjustRightInd w:val="0"/>
              <w:jc w:val="center"/>
              <w:rPr>
                <w:rFonts w:cs="Calibri"/>
                <w:sz w:val="18"/>
                <w:szCs w:val="24"/>
              </w:rPr>
            </w:pPr>
          </w:p>
        </w:tc>
      </w:tr>
      <w:tr w:rsidR="005B41F7" w:rsidRPr="000D6634" w14:paraId="06466FC9" w14:textId="77777777" w:rsidTr="00346655">
        <w:trPr>
          <w:trHeight w:hRule="exact" w:val="370"/>
        </w:trPr>
        <w:tc>
          <w:tcPr>
            <w:tcW w:w="960" w:type="dxa"/>
            <w:vAlign w:val="center"/>
          </w:tcPr>
          <w:p w14:paraId="79F23434"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5BC9BA7B" w14:textId="77777777" w:rsidR="005B41F7" w:rsidRPr="000D6634" w:rsidRDefault="005B41F7" w:rsidP="00D8589F">
            <w:pPr>
              <w:widowControl w:val="0"/>
              <w:autoSpaceDE w:val="0"/>
              <w:autoSpaceDN w:val="0"/>
              <w:adjustRightInd w:val="0"/>
              <w:jc w:val="center"/>
              <w:rPr>
                <w:rFonts w:cs="Calibri"/>
                <w:sz w:val="18"/>
                <w:szCs w:val="24"/>
              </w:rPr>
            </w:pPr>
          </w:p>
        </w:tc>
        <w:tc>
          <w:tcPr>
            <w:tcW w:w="2790" w:type="dxa"/>
            <w:vAlign w:val="center"/>
          </w:tcPr>
          <w:p w14:paraId="6503E9CE" w14:textId="77777777" w:rsidR="005B41F7" w:rsidRPr="000D6634" w:rsidRDefault="005B41F7" w:rsidP="00D8589F">
            <w:pPr>
              <w:widowControl w:val="0"/>
              <w:autoSpaceDE w:val="0"/>
              <w:autoSpaceDN w:val="0"/>
              <w:adjustRightInd w:val="0"/>
              <w:jc w:val="center"/>
              <w:rPr>
                <w:rFonts w:cs="Calibri"/>
                <w:sz w:val="18"/>
                <w:szCs w:val="24"/>
              </w:rPr>
            </w:pPr>
          </w:p>
        </w:tc>
        <w:tc>
          <w:tcPr>
            <w:tcW w:w="3600" w:type="dxa"/>
            <w:vAlign w:val="center"/>
          </w:tcPr>
          <w:p w14:paraId="622D7DF8" w14:textId="77777777" w:rsidR="005B41F7" w:rsidRPr="000D6634" w:rsidRDefault="005B41F7" w:rsidP="00D8589F">
            <w:pPr>
              <w:widowControl w:val="0"/>
              <w:autoSpaceDE w:val="0"/>
              <w:autoSpaceDN w:val="0"/>
              <w:adjustRightInd w:val="0"/>
              <w:jc w:val="center"/>
              <w:rPr>
                <w:rFonts w:cs="Calibri"/>
                <w:sz w:val="18"/>
                <w:szCs w:val="24"/>
              </w:rPr>
            </w:pPr>
          </w:p>
        </w:tc>
      </w:tr>
      <w:tr w:rsidR="005B41F7" w:rsidRPr="000D6634" w14:paraId="5D2E40C9" w14:textId="77777777" w:rsidTr="00346655">
        <w:trPr>
          <w:trHeight w:hRule="exact" w:val="371"/>
        </w:trPr>
        <w:tc>
          <w:tcPr>
            <w:tcW w:w="960" w:type="dxa"/>
            <w:vAlign w:val="center"/>
          </w:tcPr>
          <w:p w14:paraId="573B1995"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11513F60" w14:textId="77777777" w:rsidR="005B41F7" w:rsidRPr="000D6634" w:rsidRDefault="005B41F7" w:rsidP="00D8589F">
            <w:pPr>
              <w:widowControl w:val="0"/>
              <w:autoSpaceDE w:val="0"/>
              <w:autoSpaceDN w:val="0"/>
              <w:adjustRightInd w:val="0"/>
              <w:rPr>
                <w:rFonts w:cs="Calibri"/>
                <w:sz w:val="18"/>
                <w:szCs w:val="24"/>
              </w:rPr>
            </w:pPr>
          </w:p>
        </w:tc>
        <w:tc>
          <w:tcPr>
            <w:tcW w:w="2790" w:type="dxa"/>
            <w:vAlign w:val="center"/>
          </w:tcPr>
          <w:p w14:paraId="74F8FBF8" w14:textId="77777777" w:rsidR="005B41F7" w:rsidRPr="000D6634" w:rsidRDefault="005B41F7" w:rsidP="00D8589F">
            <w:pPr>
              <w:widowControl w:val="0"/>
              <w:autoSpaceDE w:val="0"/>
              <w:autoSpaceDN w:val="0"/>
              <w:adjustRightInd w:val="0"/>
              <w:jc w:val="center"/>
              <w:rPr>
                <w:rFonts w:cs="Calibri"/>
                <w:sz w:val="18"/>
                <w:szCs w:val="24"/>
              </w:rPr>
            </w:pPr>
          </w:p>
        </w:tc>
        <w:tc>
          <w:tcPr>
            <w:tcW w:w="3600" w:type="dxa"/>
            <w:vAlign w:val="center"/>
          </w:tcPr>
          <w:p w14:paraId="0EE75ED8" w14:textId="77777777" w:rsidR="005B41F7" w:rsidRPr="000D6634" w:rsidRDefault="005B41F7" w:rsidP="00D8589F">
            <w:pPr>
              <w:widowControl w:val="0"/>
              <w:autoSpaceDE w:val="0"/>
              <w:autoSpaceDN w:val="0"/>
              <w:adjustRightInd w:val="0"/>
              <w:jc w:val="center"/>
              <w:rPr>
                <w:rFonts w:cs="Calibri"/>
                <w:sz w:val="18"/>
                <w:szCs w:val="24"/>
              </w:rPr>
            </w:pPr>
          </w:p>
        </w:tc>
      </w:tr>
      <w:tr w:rsidR="005B41F7" w:rsidRPr="000D6634" w14:paraId="1BA2C26D" w14:textId="77777777" w:rsidTr="00346655">
        <w:trPr>
          <w:trHeight w:hRule="exact" w:val="380"/>
        </w:trPr>
        <w:tc>
          <w:tcPr>
            <w:tcW w:w="960" w:type="dxa"/>
            <w:vAlign w:val="center"/>
          </w:tcPr>
          <w:p w14:paraId="163832A7"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04FBDC0E" w14:textId="77777777" w:rsidR="005B41F7" w:rsidRPr="000D6634" w:rsidRDefault="005B41F7" w:rsidP="00D8589F">
            <w:pPr>
              <w:widowControl w:val="0"/>
              <w:autoSpaceDE w:val="0"/>
              <w:autoSpaceDN w:val="0"/>
              <w:adjustRightInd w:val="0"/>
              <w:jc w:val="center"/>
              <w:rPr>
                <w:rFonts w:cs="Calibri"/>
                <w:sz w:val="18"/>
                <w:szCs w:val="24"/>
              </w:rPr>
            </w:pPr>
          </w:p>
        </w:tc>
        <w:tc>
          <w:tcPr>
            <w:tcW w:w="2790" w:type="dxa"/>
            <w:vAlign w:val="center"/>
          </w:tcPr>
          <w:p w14:paraId="4D35BF14" w14:textId="77777777" w:rsidR="005B41F7" w:rsidRPr="000D6634" w:rsidRDefault="005B41F7" w:rsidP="00D8589F">
            <w:pPr>
              <w:widowControl w:val="0"/>
              <w:autoSpaceDE w:val="0"/>
              <w:autoSpaceDN w:val="0"/>
              <w:adjustRightInd w:val="0"/>
              <w:jc w:val="center"/>
              <w:rPr>
                <w:rFonts w:cs="Calibri"/>
                <w:sz w:val="18"/>
                <w:szCs w:val="24"/>
              </w:rPr>
            </w:pPr>
          </w:p>
        </w:tc>
        <w:tc>
          <w:tcPr>
            <w:tcW w:w="3600" w:type="dxa"/>
            <w:vAlign w:val="center"/>
          </w:tcPr>
          <w:p w14:paraId="21F052BC" w14:textId="77777777" w:rsidR="005B41F7" w:rsidRPr="000D6634" w:rsidRDefault="005B41F7" w:rsidP="00D8589F">
            <w:pPr>
              <w:widowControl w:val="0"/>
              <w:autoSpaceDE w:val="0"/>
              <w:autoSpaceDN w:val="0"/>
              <w:adjustRightInd w:val="0"/>
              <w:jc w:val="center"/>
              <w:rPr>
                <w:rFonts w:cs="Calibri"/>
                <w:sz w:val="18"/>
                <w:szCs w:val="24"/>
              </w:rPr>
            </w:pPr>
          </w:p>
        </w:tc>
      </w:tr>
      <w:tr w:rsidR="005B41F7" w:rsidRPr="000D6634" w14:paraId="1DA08588" w14:textId="77777777" w:rsidTr="00346655">
        <w:trPr>
          <w:trHeight w:hRule="exact" w:val="424"/>
        </w:trPr>
        <w:tc>
          <w:tcPr>
            <w:tcW w:w="960" w:type="dxa"/>
            <w:vAlign w:val="center"/>
          </w:tcPr>
          <w:p w14:paraId="4E09980E"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611B1D5C" w14:textId="77777777" w:rsidR="005B41F7" w:rsidRPr="000D6634" w:rsidRDefault="005B41F7" w:rsidP="00D8589F">
            <w:pPr>
              <w:widowControl w:val="0"/>
              <w:autoSpaceDE w:val="0"/>
              <w:autoSpaceDN w:val="0"/>
              <w:adjustRightInd w:val="0"/>
              <w:jc w:val="center"/>
              <w:rPr>
                <w:rFonts w:cs="Calibri"/>
                <w:sz w:val="18"/>
                <w:szCs w:val="24"/>
              </w:rPr>
            </w:pPr>
          </w:p>
        </w:tc>
        <w:tc>
          <w:tcPr>
            <w:tcW w:w="2790" w:type="dxa"/>
            <w:vAlign w:val="center"/>
          </w:tcPr>
          <w:p w14:paraId="68424F2D" w14:textId="77777777" w:rsidR="005B41F7" w:rsidRPr="000D6634" w:rsidRDefault="005B41F7" w:rsidP="00D8589F">
            <w:pPr>
              <w:widowControl w:val="0"/>
              <w:autoSpaceDE w:val="0"/>
              <w:autoSpaceDN w:val="0"/>
              <w:adjustRightInd w:val="0"/>
              <w:jc w:val="center"/>
              <w:rPr>
                <w:rFonts w:cs="Calibri"/>
                <w:sz w:val="18"/>
                <w:szCs w:val="24"/>
              </w:rPr>
            </w:pPr>
          </w:p>
        </w:tc>
        <w:tc>
          <w:tcPr>
            <w:tcW w:w="3600" w:type="dxa"/>
            <w:vAlign w:val="center"/>
          </w:tcPr>
          <w:p w14:paraId="52E45BBF" w14:textId="77777777" w:rsidR="005B41F7" w:rsidRPr="000D6634" w:rsidRDefault="005B41F7" w:rsidP="00D8589F">
            <w:pPr>
              <w:widowControl w:val="0"/>
              <w:autoSpaceDE w:val="0"/>
              <w:autoSpaceDN w:val="0"/>
              <w:adjustRightInd w:val="0"/>
              <w:rPr>
                <w:rFonts w:cs="Calibri"/>
                <w:sz w:val="18"/>
                <w:szCs w:val="24"/>
              </w:rPr>
            </w:pPr>
          </w:p>
        </w:tc>
      </w:tr>
      <w:tr w:rsidR="005B41F7" w:rsidRPr="000D6634" w14:paraId="520F4211" w14:textId="77777777" w:rsidTr="00346655">
        <w:trPr>
          <w:trHeight w:hRule="exact" w:val="361"/>
        </w:trPr>
        <w:tc>
          <w:tcPr>
            <w:tcW w:w="960" w:type="dxa"/>
            <w:vAlign w:val="center"/>
          </w:tcPr>
          <w:p w14:paraId="322F6F66" w14:textId="77777777" w:rsidR="005B41F7" w:rsidRPr="000D6634" w:rsidRDefault="005B41F7" w:rsidP="00D8589F">
            <w:pPr>
              <w:widowControl w:val="0"/>
              <w:autoSpaceDE w:val="0"/>
              <w:autoSpaceDN w:val="0"/>
              <w:adjustRightInd w:val="0"/>
              <w:jc w:val="center"/>
              <w:rPr>
                <w:rFonts w:cs="Calibri"/>
                <w:sz w:val="18"/>
                <w:szCs w:val="24"/>
              </w:rPr>
            </w:pPr>
          </w:p>
        </w:tc>
        <w:tc>
          <w:tcPr>
            <w:tcW w:w="1368" w:type="dxa"/>
            <w:vAlign w:val="center"/>
          </w:tcPr>
          <w:p w14:paraId="60D17059" w14:textId="77777777" w:rsidR="005B41F7" w:rsidRPr="000D6634" w:rsidRDefault="005B41F7" w:rsidP="00D8589F">
            <w:pPr>
              <w:widowControl w:val="0"/>
              <w:autoSpaceDE w:val="0"/>
              <w:autoSpaceDN w:val="0"/>
              <w:adjustRightInd w:val="0"/>
              <w:jc w:val="center"/>
              <w:rPr>
                <w:rFonts w:cs="Calibri"/>
                <w:sz w:val="18"/>
                <w:szCs w:val="24"/>
              </w:rPr>
            </w:pPr>
          </w:p>
        </w:tc>
        <w:tc>
          <w:tcPr>
            <w:tcW w:w="2790" w:type="dxa"/>
            <w:vAlign w:val="center"/>
          </w:tcPr>
          <w:p w14:paraId="5DCFED6F" w14:textId="77777777" w:rsidR="005B41F7" w:rsidRPr="000D6634" w:rsidRDefault="005B41F7" w:rsidP="00D8589F">
            <w:pPr>
              <w:widowControl w:val="0"/>
              <w:autoSpaceDE w:val="0"/>
              <w:autoSpaceDN w:val="0"/>
              <w:adjustRightInd w:val="0"/>
              <w:jc w:val="center"/>
              <w:rPr>
                <w:rFonts w:cs="Calibri"/>
                <w:sz w:val="18"/>
                <w:szCs w:val="24"/>
              </w:rPr>
            </w:pPr>
          </w:p>
        </w:tc>
        <w:tc>
          <w:tcPr>
            <w:tcW w:w="3600" w:type="dxa"/>
            <w:vAlign w:val="center"/>
          </w:tcPr>
          <w:p w14:paraId="0CD492C5" w14:textId="77777777" w:rsidR="005B41F7" w:rsidRPr="000D6634" w:rsidRDefault="005B41F7" w:rsidP="00D8589F">
            <w:pPr>
              <w:widowControl w:val="0"/>
              <w:autoSpaceDE w:val="0"/>
              <w:autoSpaceDN w:val="0"/>
              <w:adjustRightInd w:val="0"/>
              <w:jc w:val="center"/>
              <w:rPr>
                <w:rFonts w:cs="Calibri"/>
                <w:sz w:val="18"/>
                <w:szCs w:val="24"/>
              </w:rPr>
            </w:pPr>
          </w:p>
        </w:tc>
      </w:tr>
    </w:tbl>
    <w:p w14:paraId="725121EE" w14:textId="5E073BA4" w:rsidR="004F7DC3" w:rsidRPr="000D6634" w:rsidRDefault="004F7DC3"/>
    <w:p w14:paraId="5687F9CA" w14:textId="398693D9" w:rsidR="005B41F7" w:rsidRPr="000D6634" w:rsidRDefault="005B41F7"/>
    <w:p w14:paraId="6813F12C" w14:textId="77777777" w:rsidR="005B41F7" w:rsidRPr="00346655" w:rsidRDefault="005B41F7" w:rsidP="005B41F7">
      <w:pPr>
        <w:widowControl w:val="0"/>
        <w:autoSpaceDE w:val="0"/>
        <w:autoSpaceDN w:val="0"/>
        <w:adjustRightInd w:val="0"/>
        <w:spacing w:before="29"/>
        <w:rPr>
          <w:rFonts w:cs="Calibri"/>
          <w:b/>
          <w:bCs/>
          <w:sz w:val="22"/>
        </w:rPr>
      </w:pPr>
      <w:r w:rsidRPr="00346655">
        <w:rPr>
          <w:rFonts w:cs="Calibri"/>
          <w:b/>
          <w:bCs/>
          <w:sz w:val="22"/>
        </w:rPr>
        <w:t>Approvals</w:t>
      </w:r>
    </w:p>
    <w:p w14:paraId="601817B3" w14:textId="77777777" w:rsidR="005B41F7" w:rsidRPr="000D6634" w:rsidRDefault="005B41F7" w:rsidP="005B41F7">
      <w:pPr>
        <w:widowControl w:val="0"/>
        <w:autoSpaceDE w:val="0"/>
        <w:autoSpaceDN w:val="0"/>
        <w:adjustRightInd w:val="0"/>
        <w:spacing w:before="4" w:line="120" w:lineRule="exact"/>
        <w:rPr>
          <w:rFonts w:cs="Calibri"/>
          <w:sz w:val="12"/>
          <w:szCs w:val="12"/>
        </w:rPr>
      </w:pPr>
    </w:p>
    <w:p w14:paraId="17520B64" w14:textId="0E214E5B" w:rsidR="005B41F7" w:rsidRDefault="005B41F7" w:rsidP="00346655">
      <w:pPr>
        <w:widowControl w:val="0"/>
        <w:autoSpaceDE w:val="0"/>
        <w:autoSpaceDN w:val="0"/>
        <w:adjustRightInd w:val="0"/>
        <w:spacing w:line="240" w:lineRule="exact"/>
        <w:rPr>
          <w:rFonts w:cs="Calibri"/>
          <w:spacing w:val="-1"/>
        </w:rPr>
      </w:pPr>
      <w:r w:rsidRPr="000D6634">
        <w:rPr>
          <w:rFonts w:cs="Calibri"/>
          <w:spacing w:val="-1"/>
        </w:rPr>
        <w:t>This table shows the approvals on this document for circulation, use and withdrawal</w:t>
      </w:r>
    </w:p>
    <w:p w14:paraId="2EC7AAE3" w14:textId="77777777" w:rsidR="00346655" w:rsidRPr="000D6634" w:rsidRDefault="00346655" w:rsidP="00346655">
      <w:pPr>
        <w:widowControl w:val="0"/>
        <w:autoSpaceDE w:val="0"/>
        <w:autoSpaceDN w:val="0"/>
        <w:adjustRightInd w:val="0"/>
        <w:spacing w:line="240" w:lineRule="exact"/>
        <w:rPr>
          <w:rFonts w:cs="Calibri"/>
        </w:rPr>
      </w:pPr>
    </w:p>
    <w:tbl>
      <w:tblPr>
        <w:tblW w:w="8718"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133"/>
        <w:gridCol w:w="1135"/>
        <w:gridCol w:w="2766"/>
        <w:gridCol w:w="2724"/>
      </w:tblGrid>
      <w:tr w:rsidR="00346655" w:rsidRPr="00346655" w14:paraId="58F91400" w14:textId="77777777" w:rsidTr="00346655">
        <w:trPr>
          <w:trHeight w:hRule="exact" w:val="420"/>
        </w:trPr>
        <w:tc>
          <w:tcPr>
            <w:tcW w:w="960" w:type="dxa"/>
            <w:shd w:val="clear" w:color="auto" w:fill="D9D9D9" w:themeFill="background1" w:themeFillShade="D9"/>
            <w:vAlign w:val="center"/>
          </w:tcPr>
          <w:p w14:paraId="289B110B" w14:textId="77777777" w:rsidR="005B41F7" w:rsidRPr="00346655" w:rsidRDefault="005B41F7" w:rsidP="00D8589F">
            <w:pPr>
              <w:widowControl w:val="0"/>
              <w:autoSpaceDE w:val="0"/>
              <w:autoSpaceDN w:val="0"/>
              <w:adjustRightInd w:val="0"/>
              <w:spacing w:before="60"/>
              <w:ind w:left="102"/>
              <w:jc w:val="center"/>
              <w:rPr>
                <w:rFonts w:cs="Calibri"/>
                <w:b/>
                <w:sz w:val="24"/>
                <w:szCs w:val="24"/>
              </w:rPr>
            </w:pPr>
            <w:r w:rsidRPr="00346655">
              <w:rPr>
                <w:rFonts w:cs="Calibri"/>
                <w:b/>
                <w:sz w:val="19"/>
                <w:szCs w:val="19"/>
              </w:rPr>
              <w:t>Vers</w:t>
            </w:r>
            <w:r w:rsidRPr="00346655">
              <w:rPr>
                <w:rFonts w:cs="Calibri"/>
                <w:b/>
                <w:spacing w:val="-1"/>
                <w:sz w:val="19"/>
                <w:szCs w:val="19"/>
              </w:rPr>
              <w:t>i</w:t>
            </w:r>
            <w:r w:rsidRPr="00346655">
              <w:rPr>
                <w:rFonts w:cs="Calibri"/>
                <w:b/>
                <w:sz w:val="19"/>
                <w:szCs w:val="19"/>
              </w:rPr>
              <w:t>on</w:t>
            </w:r>
          </w:p>
        </w:tc>
        <w:tc>
          <w:tcPr>
            <w:tcW w:w="1133" w:type="dxa"/>
            <w:shd w:val="clear" w:color="auto" w:fill="D9D9D9" w:themeFill="background1" w:themeFillShade="D9"/>
            <w:vAlign w:val="center"/>
          </w:tcPr>
          <w:p w14:paraId="5FE98C77" w14:textId="77777777" w:rsidR="005B41F7" w:rsidRPr="00346655" w:rsidRDefault="005B41F7" w:rsidP="00D8589F">
            <w:pPr>
              <w:widowControl w:val="0"/>
              <w:autoSpaceDE w:val="0"/>
              <w:autoSpaceDN w:val="0"/>
              <w:adjustRightInd w:val="0"/>
              <w:spacing w:before="60"/>
              <w:ind w:left="102"/>
              <w:jc w:val="center"/>
              <w:rPr>
                <w:rFonts w:cs="Calibri"/>
                <w:b/>
                <w:sz w:val="24"/>
                <w:szCs w:val="24"/>
              </w:rPr>
            </w:pPr>
            <w:r w:rsidRPr="00346655">
              <w:rPr>
                <w:rFonts w:cs="Calibri"/>
                <w:b/>
                <w:sz w:val="19"/>
                <w:szCs w:val="19"/>
              </w:rPr>
              <w:t>D</w:t>
            </w:r>
            <w:r w:rsidRPr="00346655">
              <w:rPr>
                <w:rFonts w:cs="Calibri"/>
                <w:b/>
                <w:spacing w:val="-1"/>
                <w:sz w:val="19"/>
                <w:szCs w:val="19"/>
              </w:rPr>
              <w:t>a</w:t>
            </w:r>
            <w:r w:rsidRPr="00346655">
              <w:rPr>
                <w:rFonts w:cs="Calibri"/>
                <w:b/>
                <w:sz w:val="19"/>
                <w:szCs w:val="19"/>
              </w:rPr>
              <w:t>te</w:t>
            </w:r>
          </w:p>
        </w:tc>
        <w:tc>
          <w:tcPr>
            <w:tcW w:w="1135" w:type="dxa"/>
            <w:shd w:val="clear" w:color="auto" w:fill="D9D9D9" w:themeFill="background1" w:themeFillShade="D9"/>
            <w:vAlign w:val="center"/>
          </w:tcPr>
          <w:p w14:paraId="1DBE9749" w14:textId="77777777" w:rsidR="005B41F7" w:rsidRPr="00346655" w:rsidRDefault="005B41F7" w:rsidP="00D8589F">
            <w:pPr>
              <w:widowControl w:val="0"/>
              <w:autoSpaceDE w:val="0"/>
              <w:autoSpaceDN w:val="0"/>
              <w:adjustRightInd w:val="0"/>
              <w:spacing w:before="60"/>
              <w:ind w:left="102"/>
              <w:jc w:val="center"/>
              <w:rPr>
                <w:rFonts w:cs="Calibri"/>
                <w:b/>
                <w:sz w:val="24"/>
                <w:szCs w:val="24"/>
              </w:rPr>
            </w:pPr>
            <w:r w:rsidRPr="00346655">
              <w:rPr>
                <w:rFonts w:cs="Calibri"/>
                <w:b/>
                <w:sz w:val="19"/>
                <w:szCs w:val="19"/>
              </w:rPr>
              <w:t>Approver</w:t>
            </w:r>
          </w:p>
        </w:tc>
        <w:tc>
          <w:tcPr>
            <w:tcW w:w="2766" w:type="dxa"/>
            <w:shd w:val="clear" w:color="auto" w:fill="D9D9D9" w:themeFill="background1" w:themeFillShade="D9"/>
            <w:vAlign w:val="center"/>
          </w:tcPr>
          <w:p w14:paraId="33BE8E22" w14:textId="77777777" w:rsidR="005B41F7" w:rsidRPr="00346655" w:rsidRDefault="005B41F7" w:rsidP="00D8589F">
            <w:pPr>
              <w:widowControl w:val="0"/>
              <w:autoSpaceDE w:val="0"/>
              <w:autoSpaceDN w:val="0"/>
              <w:adjustRightInd w:val="0"/>
              <w:spacing w:before="60"/>
              <w:ind w:left="102"/>
              <w:jc w:val="center"/>
              <w:rPr>
                <w:rFonts w:cs="Calibri"/>
                <w:b/>
                <w:sz w:val="24"/>
                <w:szCs w:val="24"/>
              </w:rPr>
            </w:pPr>
            <w:r w:rsidRPr="00346655">
              <w:rPr>
                <w:rFonts w:cs="Calibri"/>
                <w:b/>
                <w:sz w:val="19"/>
                <w:szCs w:val="19"/>
              </w:rPr>
              <w:t>Title/Authority</w:t>
            </w:r>
          </w:p>
        </w:tc>
        <w:tc>
          <w:tcPr>
            <w:tcW w:w="2724" w:type="dxa"/>
            <w:shd w:val="clear" w:color="auto" w:fill="D9D9D9" w:themeFill="background1" w:themeFillShade="D9"/>
            <w:vAlign w:val="center"/>
          </w:tcPr>
          <w:p w14:paraId="305F7430" w14:textId="77777777" w:rsidR="005B41F7" w:rsidRPr="00346655" w:rsidRDefault="005B41F7" w:rsidP="00D8589F">
            <w:pPr>
              <w:widowControl w:val="0"/>
              <w:autoSpaceDE w:val="0"/>
              <w:autoSpaceDN w:val="0"/>
              <w:adjustRightInd w:val="0"/>
              <w:spacing w:before="60"/>
              <w:ind w:left="102"/>
              <w:jc w:val="center"/>
              <w:rPr>
                <w:rFonts w:cs="Calibri"/>
                <w:b/>
                <w:sz w:val="19"/>
                <w:szCs w:val="19"/>
              </w:rPr>
            </w:pPr>
            <w:r w:rsidRPr="00346655">
              <w:rPr>
                <w:rFonts w:cs="Calibri"/>
                <w:b/>
                <w:sz w:val="19"/>
                <w:szCs w:val="19"/>
              </w:rPr>
              <w:t>Approval Remarks</w:t>
            </w:r>
          </w:p>
        </w:tc>
      </w:tr>
      <w:tr w:rsidR="005B41F7" w:rsidRPr="000D6634" w14:paraId="74F41DF4" w14:textId="77777777" w:rsidTr="00346655">
        <w:trPr>
          <w:trHeight w:hRule="exact" w:val="497"/>
        </w:trPr>
        <w:tc>
          <w:tcPr>
            <w:tcW w:w="960" w:type="dxa"/>
            <w:vAlign w:val="center"/>
          </w:tcPr>
          <w:p w14:paraId="6681378A" w14:textId="77777777" w:rsidR="005B41F7" w:rsidRPr="000D6634" w:rsidRDefault="005B41F7" w:rsidP="00D8589F">
            <w:pPr>
              <w:widowControl w:val="0"/>
              <w:autoSpaceDE w:val="0"/>
              <w:autoSpaceDN w:val="0"/>
              <w:adjustRightInd w:val="0"/>
              <w:jc w:val="center"/>
              <w:rPr>
                <w:rFonts w:cs="Calibri"/>
                <w:sz w:val="18"/>
                <w:szCs w:val="24"/>
              </w:rPr>
            </w:pPr>
            <w:r w:rsidRPr="000D6634">
              <w:rPr>
                <w:rFonts w:cs="Calibri"/>
                <w:sz w:val="18"/>
                <w:szCs w:val="24"/>
              </w:rPr>
              <w:t>1.0</w:t>
            </w:r>
          </w:p>
        </w:tc>
        <w:tc>
          <w:tcPr>
            <w:tcW w:w="1133" w:type="dxa"/>
            <w:vAlign w:val="center"/>
          </w:tcPr>
          <w:p w14:paraId="063C866C" w14:textId="77777777" w:rsidR="005B41F7" w:rsidRPr="000D6634" w:rsidRDefault="005B41F7" w:rsidP="00D8589F">
            <w:pPr>
              <w:widowControl w:val="0"/>
              <w:autoSpaceDE w:val="0"/>
              <w:autoSpaceDN w:val="0"/>
              <w:adjustRightInd w:val="0"/>
              <w:jc w:val="center"/>
              <w:rPr>
                <w:rFonts w:cs="Calibri"/>
                <w:sz w:val="18"/>
                <w:szCs w:val="24"/>
              </w:rPr>
            </w:pPr>
          </w:p>
        </w:tc>
        <w:tc>
          <w:tcPr>
            <w:tcW w:w="1135" w:type="dxa"/>
            <w:vAlign w:val="center"/>
          </w:tcPr>
          <w:p w14:paraId="5AFD962E" w14:textId="77777777" w:rsidR="005B41F7" w:rsidRPr="000D6634" w:rsidRDefault="005B41F7" w:rsidP="00D8589F">
            <w:pPr>
              <w:widowControl w:val="0"/>
              <w:autoSpaceDE w:val="0"/>
              <w:autoSpaceDN w:val="0"/>
              <w:adjustRightInd w:val="0"/>
              <w:jc w:val="center"/>
              <w:rPr>
                <w:rFonts w:cs="Calibri"/>
                <w:sz w:val="18"/>
                <w:szCs w:val="24"/>
              </w:rPr>
            </w:pPr>
          </w:p>
        </w:tc>
        <w:tc>
          <w:tcPr>
            <w:tcW w:w="2766" w:type="dxa"/>
            <w:vAlign w:val="center"/>
          </w:tcPr>
          <w:p w14:paraId="4D773E59" w14:textId="77777777" w:rsidR="005B41F7" w:rsidRPr="000D6634" w:rsidRDefault="005B41F7" w:rsidP="00D8589F">
            <w:pPr>
              <w:widowControl w:val="0"/>
              <w:autoSpaceDE w:val="0"/>
              <w:autoSpaceDN w:val="0"/>
              <w:adjustRightInd w:val="0"/>
              <w:jc w:val="center"/>
              <w:rPr>
                <w:rFonts w:cs="Calibri"/>
                <w:sz w:val="18"/>
                <w:szCs w:val="24"/>
              </w:rPr>
            </w:pPr>
          </w:p>
        </w:tc>
        <w:tc>
          <w:tcPr>
            <w:tcW w:w="2724" w:type="dxa"/>
            <w:vAlign w:val="center"/>
          </w:tcPr>
          <w:p w14:paraId="729FBBCA" w14:textId="77777777" w:rsidR="005B41F7" w:rsidRPr="000D6634" w:rsidRDefault="005B41F7" w:rsidP="00D8589F">
            <w:pPr>
              <w:widowControl w:val="0"/>
              <w:autoSpaceDE w:val="0"/>
              <w:autoSpaceDN w:val="0"/>
              <w:adjustRightInd w:val="0"/>
              <w:jc w:val="center"/>
              <w:rPr>
                <w:rFonts w:cs="Calibri"/>
                <w:sz w:val="18"/>
                <w:szCs w:val="24"/>
              </w:rPr>
            </w:pPr>
          </w:p>
        </w:tc>
      </w:tr>
      <w:tr w:rsidR="005B41F7" w:rsidRPr="000D6634" w14:paraId="78E07685" w14:textId="77777777" w:rsidTr="00346655">
        <w:trPr>
          <w:trHeight w:hRule="exact" w:val="497"/>
        </w:trPr>
        <w:tc>
          <w:tcPr>
            <w:tcW w:w="960" w:type="dxa"/>
            <w:vAlign w:val="center"/>
          </w:tcPr>
          <w:p w14:paraId="542E174B" w14:textId="77777777" w:rsidR="005B41F7" w:rsidRPr="000D6634" w:rsidRDefault="005B41F7" w:rsidP="00D8589F">
            <w:pPr>
              <w:widowControl w:val="0"/>
              <w:autoSpaceDE w:val="0"/>
              <w:autoSpaceDN w:val="0"/>
              <w:adjustRightInd w:val="0"/>
              <w:jc w:val="center"/>
              <w:rPr>
                <w:rFonts w:cs="Calibri"/>
                <w:sz w:val="18"/>
                <w:szCs w:val="24"/>
              </w:rPr>
            </w:pPr>
            <w:r w:rsidRPr="000D6634">
              <w:rPr>
                <w:rFonts w:cs="Calibri"/>
                <w:sz w:val="18"/>
                <w:szCs w:val="24"/>
              </w:rPr>
              <w:t>1.1</w:t>
            </w:r>
          </w:p>
        </w:tc>
        <w:tc>
          <w:tcPr>
            <w:tcW w:w="1133" w:type="dxa"/>
            <w:vAlign w:val="center"/>
          </w:tcPr>
          <w:p w14:paraId="0740899E" w14:textId="77777777" w:rsidR="005B41F7" w:rsidRPr="000D6634" w:rsidRDefault="005B41F7" w:rsidP="00D8589F">
            <w:pPr>
              <w:widowControl w:val="0"/>
              <w:autoSpaceDE w:val="0"/>
              <w:autoSpaceDN w:val="0"/>
              <w:adjustRightInd w:val="0"/>
              <w:jc w:val="center"/>
              <w:rPr>
                <w:rFonts w:cs="Calibri"/>
                <w:sz w:val="18"/>
                <w:szCs w:val="24"/>
              </w:rPr>
            </w:pPr>
          </w:p>
        </w:tc>
        <w:tc>
          <w:tcPr>
            <w:tcW w:w="1135" w:type="dxa"/>
            <w:vAlign w:val="center"/>
          </w:tcPr>
          <w:p w14:paraId="51EC1F0E" w14:textId="77777777" w:rsidR="005B41F7" w:rsidRPr="000D6634" w:rsidRDefault="005B41F7" w:rsidP="00D8589F">
            <w:pPr>
              <w:widowControl w:val="0"/>
              <w:autoSpaceDE w:val="0"/>
              <w:autoSpaceDN w:val="0"/>
              <w:adjustRightInd w:val="0"/>
              <w:jc w:val="center"/>
              <w:rPr>
                <w:rFonts w:cs="Calibri"/>
                <w:sz w:val="18"/>
                <w:szCs w:val="24"/>
              </w:rPr>
            </w:pPr>
          </w:p>
        </w:tc>
        <w:tc>
          <w:tcPr>
            <w:tcW w:w="2766" w:type="dxa"/>
            <w:vAlign w:val="center"/>
          </w:tcPr>
          <w:p w14:paraId="6A703FD0" w14:textId="77777777" w:rsidR="005B41F7" w:rsidRPr="000D6634" w:rsidRDefault="005B41F7" w:rsidP="00D8589F">
            <w:pPr>
              <w:widowControl w:val="0"/>
              <w:autoSpaceDE w:val="0"/>
              <w:autoSpaceDN w:val="0"/>
              <w:adjustRightInd w:val="0"/>
              <w:jc w:val="center"/>
              <w:rPr>
                <w:rFonts w:cs="Calibri"/>
                <w:sz w:val="18"/>
                <w:szCs w:val="24"/>
              </w:rPr>
            </w:pPr>
          </w:p>
        </w:tc>
        <w:tc>
          <w:tcPr>
            <w:tcW w:w="2724" w:type="dxa"/>
            <w:vAlign w:val="center"/>
          </w:tcPr>
          <w:p w14:paraId="6F4D05B2" w14:textId="77777777" w:rsidR="005B41F7" w:rsidRPr="000D6634" w:rsidRDefault="005B41F7" w:rsidP="00D8589F">
            <w:pPr>
              <w:widowControl w:val="0"/>
              <w:autoSpaceDE w:val="0"/>
              <w:autoSpaceDN w:val="0"/>
              <w:adjustRightInd w:val="0"/>
              <w:jc w:val="center"/>
              <w:rPr>
                <w:rFonts w:cs="Calibri"/>
                <w:sz w:val="18"/>
                <w:szCs w:val="24"/>
              </w:rPr>
            </w:pPr>
          </w:p>
        </w:tc>
      </w:tr>
    </w:tbl>
    <w:p w14:paraId="562FCC11" w14:textId="77777777" w:rsidR="005B41F7" w:rsidRPr="000D6634" w:rsidRDefault="005B41F7" w:rsidP="005B41F7">
      <w:pPr>
        <w:widowControl w:val="0"/>
        <w:autoSpaceDE w:val="0"/>
        <w:autoSpaceDN w:val="0"/>
        <w:adjustRightInd w:val="0"/>
        <w:spacing w:before="29"/>
        <w:ind w:firstLine="220"/>
        <w:rPr>
          <w:rFonts w:cs="Calibri"/>
          <w:b/>
          <w:bCs/>
          <w:sz w:val="24"/>
          <w:szCs w:val="24"/>
        </w:rPr>
      </w:pPr>
    </w:p>
    <w:p w14:paraId="7AE2C106" w14:textId="02B49CD8" w:rsidR="005B41F7" w:rsidRPr="000D6634" w:rsidRDefault="005B41F7">
      <w:r w:rsidRPr="000D6634">
        <w:br w:type="page"/>
      </w:r>
    </w:p>
    <w:p w14:paraId="5F4B2545" w14:textId="77777777" w:rsidR="005B41F7" w:rsidRPr="00985B91" w:rsidRDefault="005B41F7" w:rsidP="00985B91">
      <w:pPr>
        <w:pBdr>
          <w:bottom w:val="single" w:sz="4" w:space="1" w:color="auto"/>
        </w:pBdr>
        <w:rPr>
          <w:rFonts w:cs="Calibri"/>
          <w:b/>
          <w:bCs/>
          <w:sz w:val="24"/>
          <w:szCs w:val="24"/>
        </w:rPr>
      </w:pPr>
      <w:r w:rsidRPr="00985B91">
        <w:rPr>
          <w:rFonts w:cs="Calibri"/>
          <w:b/>
          <w:bCs/>
          <w:sz w:val="24"/>
          <w:szCs w:val="24"/>
        </w:rPr>
        <w:lastRenderedPageBreak/>
        <w:t>Glossary</w:t>
      </w:r>
    </w:p>
    <w:p w14:paraId="4E1DCFA6" w14:textId="68B3E02E" w:rsidR="005B41F7" w:rsidRPr="000D6634" w:rsidRDefault="005B41F7" w:rsidP="00930226"/>
    <w:tbl>
      <w:tblPr>
        <w:tblW w:w="87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7071"/>
      </w:tblGrid>
      <w:tr w:rsidR="005B41F7" w:rsidRPr="00A7311F" w14:paraId="1B18D1B2" w14:textId="77777777" w:rsidTr="00930226">
        <w:trPr>
          <w:trHeight w:val="426"/>
        </w:trPr>
        <w:tc>
          <w:tcPr>
            <w:tcW w:w="1659" w:type="dxa"/>
            <w:shd w:val="clear" w:color="auto" w:fill="D9D9D9" w:themeFill="background1" w:themeFillShade="D9"/>
            <w:tcMar>
              <w:top w:w="14" w:type="dxa"/>
              <w:left w:w="115" w:type="dxa"/>
              <w:bottom w:w="29" w:type="dxa"/>
              <w:right w:w="115" w:type="dxa"/>
            </w:tcMar>
            <w:vAlign w:val="center"/>
            <w:hideMark/>
          </w:tcPr>
          <w:p w14:paraId="03FCD8ED" w14:textId="77777777" w:rsidR="005B41F7" w:rsidRPr="00A7311F" w:rsidRDefault="005B41F7" w:rsidP="00D8589F">
            <w:pPr>
              <w:jc w:val="center"/>
              <w:rPr>
                <w:rFonts w:cs="Calibri"/>
                <w:b/>
                <w:bCs/>
                <w:lang w:eastAsia="en-AU"/>
              </w:rPr>
            </w:pPr>
            <w:r w:rsidRPr="00A7311F">
              <w:rPr>
                <w:rFonts w:cs="Calibri"/>
                <w:b/>
                <w:bCs/>
                <w:lang w:eastAsia="en-AU"/>
              </w:rPr>
              <w:t>Term</w:t>
            </w:r>
          </w:p>
        </w:tc>
        <w:tc>
          <w:tcPr>
            <w:tcW w:w="7071" w:type="dxa"/>
            <w:shd w:val="clear" w:color="auto" w:fill="D9D9D9" w:themeFill="background1" w:themeFillShade="D9"/>
            <w:tcMar>
              <w:top w:w="14" w:type="dxa"/>
              <w:left w:w="115" w:type="dxa"/>
              <w:bottom w:w="29" w:type="dxa"/>
              <w:right w:w="115" w:type="dxa"/>
            </w:tcMar>
            <w:vAlign w:val="center"/>
            <w:hideMark/>
          </w:tcPr>
          <w:p w14:paraId="161ABEDD" w14:textId="77777777" w:rsidR="005B41F7" w:rsidRPr="00A7311F" w:rsidRDefault="005B41F7" w:rsidP="00D8589F">
            <w:pPr>
              <w:jc w:val="center"/>
              <w:rPr>
                <w:rFonts w:cs="Calibri"/>
                <w:b/>
                <w:bCs/>
                <w:lang w:eastAsia="en-AU"/>
              </w:rPr>
            </w:pPr>
            <w:r w:rsidRPr="00A7311F">
              <w:rPr>
                <w:rFonts w:cs="Calibri"/>
                <w:b/>
                <w:bCs/>
                <w:lang w:eastAsia="en-AU"/>
              </w:rPr>
              <w:t>Description</w:t>
            </w:r>
          </w:p>
        </w:tc>
      </w:tr>
      <w:tr w:rsidR="00A7311F" w:rsidRPr="00A7311F" w14:paraId="34CD69FC" w14:textId="77777777" w:rsidTr="00930226">
        <w:trPr>
          <w:trHeight w:val="498"/>
        </w:trPr>
        <w:tc>
          <w:tcPr>
            <w:tcW w:w="1659" w:type="dxa"/>
            <w:shd w:val="clear" w:color="auto" w:fill="auto"/>
            <w:tcMar>
              <w:top w:w="14" w:type="dxa"/>
              <w:left w:w="115" w:type="dxa"/>
              <w:bottom w:w="29" w:type="dxa"/>
              <w:right w:w="115" w:type="dxa"/>
            </w:tcMar>
            <w:hideMark/>
          </w:tcPr>
          <w:p w14:paraId="22314FFD" w14:textId="7A7933B0" w:rsidR="00A7311F" w:rsidRPr="00A7311F" w:rsidRDefault="00A7311F" w:rsidP="00A7311F">
            <w:pPr>
              <w:rPr>
                <w:rFonts w:cs="Calibri"/>
                <w:color w:val="000000"/>
                <w:lang w:eastAsia="en-AU"/>
              </w:rPr>
            </w:pPr>
            <w:r w:rsidRPr="00A7311F">
              <w:rPr>
                <w:rFonts w:cs="Calibri"/>
                <w:color w:val="000000"/>
                <w:lang w:eastAsia="en-AU"/>
              </w:rPr>
              <w:t>Governance</w:t>
            </w:r>
          </w:p>
        </w:tc>
        <w:tc>
          <w:tcPr>
            <w:tcW w:w="7071" w:type="dxa"/>
            <w:shd w:val="clear" w:color="auto" w:fill="auto"/>
            <w:tcMar>
              <w:top w:w="14" w:type="dxa"/>
              <w:left w:w="115" w:type="dxa"/>
              <w:bottom w:w="29" w:type="dxa"/>
              <w:right w:w="115" w:type="dxa"/>
            </w:tcMar>
            <w:hideMark/>
          </w:tcPr>
          <w:p w14:paraId="58D66AD6" w14:textId="0105C6B0" w:rsidR="00A7311F" w:rsidRPr="00A7311F" w:rsidRDefault="00A7311F" w:rsidP="00A7311F">
            <w:pPr>
              <w:rPr>
                <w:rFonts w:cs="Calibri"/>
                <w:color w:val="000000"/>
                <w:lang w:eastAsia="en-AU"/>
              </w:rPr>
            </w:pPr>
            <w:r w:rsidRPr="00A7311F">
              <w:rPr>
                <w:rFonts w:cs="Calibri"/>
                <w:color w:val="000000"/>
                <w:lang w:eastAsia="en-AU"/>
              </w:rPr>
              <w:t>The structure and management processes of managing the end to end delivery of &lt;customer&gt; services.</w:t>
            </w:r>
          </w:p>
        </w:tc>
      </w:tr>
      <w:tr w:rsidR="00A7311F" w:rsidRPr="00A7311F" w14:paraId="0B4CBDC8" w14:textId="77777777" w:rsidTr="00930226">
        <w:trPr>
          <w:trHeight w:val="315"/>
        </w:trPr>
        <w:tc>
          <w:tcPr>
            <w:tcW w:w="1659" w:type="dxa"/>
            <w:shd w:val="clear" w:color="auto" w:fill="auto"/>
            <w:tcMar>
              <w:top w:w="14" w:type="dxa"/>
              <w:left w:w="115" w:type="dxa"/>
              <w:bottom w:w="29" w:type="dxa"/>
              <w:right w:w="115" w:type="dxa"/>
            </w:tcMar>
            <w:hideMark/>
          </w:tcPr>
          <w:p w14:paraId="4767C502" w14:textId="11B71B96" w:rsidR="00A7311F" w:rsidRPr="00A7311F" w:rsidRDefault="00A7311F" w:rsidP="00A7311F">
            <w:pPr>
              <w:rPr>
                <w:rFonts w:cs="Calibri"/>
                <w:color w:val="000000"/>
                <w:lang w:eastAsia="en-AU"/>
              </w:rPr>
            </w:pPr>
            <w:r w:rsidRPr="00A7311F">
              <w:rPr>
                <w:rFonts w:cs="Calibri"/>
                <w:color w:val="000000"/>
                <w:lang w:eastAsia="en-AU"/>
              </w:rPr>
              <w:t>IM</w:t>
            </w:r>
          </w:p>
        </w:tc>
        <w:tc>
          <w:tcPr>
            <w:tcW w:w="7071" w:type="dxa"/>
            <w:shd w:val="clear" w:color="auto" w:fill="auto"/>
            <w:tcMar>
              <w:top w:w="14" w:type="dxa"/>
              <w:left w:w="115" w:type="dxa"/>
              <w:bottom w:w="29" w:type="dxa"/>
              <w:right w:w="115" w:type="dxa"/>
            </w:tcMar>
            <w:hideMark/>
          </w:tcPr>
          <w:p w14:paraId="72FDBD1C" w14:textId="6E5A30BE" w:rsidR="00A7311F" w:rsidRPr="00A7311F" w:rsidRDefault="00A7311F" w:rsidP="00A7311F">
            <w:pPr>
              <w:rPr>
                <w:rFonts w:cs="Calibri"/>
                <w:color w:val="000000"/>
                <w:lang w:eastAsia="en-AU"/>
              </w:rPr>
            </w:pPr>
            <w:r w:rsidRPr="00A7311F">
              <w:rPr>
                <w:rFonts w:cs="Calibri"/>
                <w:color w:val="000000"/>
                <w:lang w:eastAsia="en-AU"/>
              </w:rPr>
              <w:t>Incident Management</w:t>
            </w:r>
          </w:p>
        </w:tc>
      </w:tr>
      <w:tr w:rsidR="00A7311F" w:rsidRPr="00A7311F" w14:paraId="5370C462" w14:textId="77777777" w:rsidTr="00930226">
        <w:trPr>
          <w:trHeight w:val="615"/>
        </w:trPr>
        <w:tc>
          <w:tcPr>
            <w:tcW w:w="1659" w:type="dxa"/>
            <w:shd w:val="clear" w:color="auto" w:fill="auto"/>
            <w:tcMar>
              <w:top w:w="14" w:type="dxa"/>
              <w:left w:w="115" w:type="dxa"/>
              <w:bottom w:w="29" w:type="dxa"/>
              <w:right w:w="115" w:type="dxa"/>
            </w:tcMar>
            <w:hideMark/>
          </w:tcPr>
          <w:p w14:paraId="1A1956A2" w14:textId="2A98B09D" w:rsidR="00A7311F" w:rsidRPr="00A7311F" w:rsidRDefault="00A7311F" w:rsidP="00A7311F">
            <w:pPr>
              <w:rPr>
                <w:rFonts w:cs="Calibri"/>
                <w:color w:val="000000"/>
                <w:lang w:eastAsia="en-AU"/>
              </w:rPr>
            </w:pPr>
            <w:r w:rsidRPr="00A7311F">
              <w:rPr>
                <w:rFonts w:cs="Calibri"/>
                <w:color w:val="000000"/>
                <w:lang w:eastAsia="en-AU"/>
              </w:rPr>
              <w:t>Incident</w:t>
            </w:r>
          </w:p>
        </w:tc>
        <w:tc>
          <w:tcPr>
            <w:tcW w:w="7071" w:type="dxa"/>
            <w:shd w:val="clear" w:color="auto" w:fill="auto"/>
            <w:tcMar>
              <w:top w:w="14" w:type="dxa"/>
              <w:left w:w="115" w:type="dxa"/>
              <w:bottom w:w="29" w:type="dxa"/>
              <w:right w:w="115" w:type="dxa"/>
            </w:tcMar>
            <w:hideMark/>
          </w:tcPr>
          <w:p w14:paraId="591D4870" w14:textId="567235D6" w:rsidR="00A7311F" w:rsidRPr="00A7311F" w:rsidRDefault="00A7311F" w:rsidP="00A7311F">
            <w:pPr>
              <w:rPr>
                <w:rFonts w:cs="Calibri"/>
                <w:color w:val="000000"/>
                <w:lang w:eastAsia="en-AU"/>
              </w:rPr>
            </w:pPr>
            <w:r w:rsidRPr="00A7311F">
              <w:rPr>
                <w:rFonts w:cs="Calibri"/>
                <w:color w:val="000000"/>
                <w:lang w:eastAsia="en-AU"/>
              </w:rPr>
              <w:t>An unplanned interruption to an IT service or a reduction in the availability of an IT Service.</w:t>
            </w:r>
          </w:p>
        </w:tc>
      </w:tr>
      <w:tr w:rsidR="00A7311F" w:rsidRPr="00A7311F" w14:paraId="486DF79C" w14:textId="77777777" w:rsidTr="003E0F08">
        <w:trPr>
          <w:trHeight w:val="363"/>
        </w:trPr>
        <w:tc>
          <w:tcPr>
            <w:tcW w:w="1659" w:type="dxa"/>
            <w:shd w:val="clear" w:color="auto" w:fill="auto"/>
            <w:tcMar>
              <w:top w:w="14" w:type="dxa"/>
              <w:left w:w="115" w:type="dxa"/>
              <w:bottom w:w="29" w:type="dxa"/>
              <w:right w:w="115" w:type="dxa"/>
            </w:tcMar>
            <w:hideMark/>
          </w:tcPr>
          <w:p w14:paraId="282AB952" w14:textId="6079896E" w:rsidR="00A7311F" w:rsidRPr="00A7311F" w:rsidRDefault="00A7311F" w:rsidP="00A7311F">
            <w:pPr>
              <w:rPr>
                <w:rFonts w:cs="Calibri"/>
                <w:color w:val="000000"/>
                <w:lang w:eastAsia="en-AU"/>
              </w:rPr>
            </w:pPr>
            <w:r w:rsidRPr="00A7311F">
              <w:rPr>
                <w:rFonts w:cs="Calibri"/>
                <w:color w:val="000000"/>
                <w:lang w:eastAsia="en-AU"/>
              </w:rPr>
              <w:t>Problem</w:t>
            </w:r>
          </w:p>
        </w:tc>
        <w:tc>
          <w:tcPr>
            <w:tcW w:w="7071" w:type="dxa"/>
            <w:shd w:val="clear" w:color="auto" w:fill="auto"/>
            <w:tcMar>
              <w:top w:w="14" w:type="dxa"/>
              <w:left w:w="115" w:type="dxa"/>
              <w:bottom w:w="29" w:type="dxa"/>
              <w:right w:w="115" w:type="dxa"/>
            </w:tcMar>
            <w:hideMark/>
          </w:tcPr>
          <w:p w14:paraId="0A1450D7" w14:textId="01E5E66C" w:rsidR="00A7311F" w:rsidRPr="00A7311F" w:rsidRDefault="00A7311F" w:rsidP="00A7311F">
            <w:pPr>
              <w:rPr>
                <w:rFonts w:cs="Calibri"/>
                <w:color w:val="000000"/>
                <w:lang w:eastAsia="en-AU"/>
              </w:rPr>
            </w:pPr>
            <w:r w:rsidRPr="00A7311F">
              <w:rPr>
                <w:rFonts w:cs="Calibri"/>
                <w:color w:val="000000"/>
                <w:lang w:eastAsia="en-AU"/>
              </w:rPr>
              <w:t>A cause of one or more Incidents where root cause if not known.</w:t>
            </w:r>
          </w:p>
        </w:tc>
      </w:tr>
      <w:tr w:rsidR="00A7311F" w:rsidRPr="00A7311F" w14:paraId="55E1F2C3" w14:textId="77777777" w:rsidTr="003E0F08">
        <w:trPr>
          <w:trHeight w:val="318"/>
        </w:trPr>
        <w:tc>
          <w:tcPr>
            <w:tcW w:w="1659" w:type="dxa"/>
            <w:shd w:val="clear" w:color="auto" w:fill="auto"/>
            <w:tcMar>
              <w:top w:w="14" w:type="dxa"/>
              <w:left w:w="115" w:type="dxa"/>
              <w:bottom w:w="29" w:type="dxa"/>
              <w:right w:w="115" w:type="dxa"/>
            </w:tcMar>
          </w:tcPr>
          <w:p w14:paraId="3DC0FBA8" w14:textId="102B8BAD" w:rsidR="00A7311F" w:rsidRPr="00A7311F" w:rsidRDefault="00A7311F" w:rsidP="00A7311F">
            <w:pPr>
              <w:rPr>
                <w:rFonts w:cs="Calibri"/>
                <w:color w:val="000000"/>
                <w:lang w:eastAsia="en-AU"/>
              </w:rPr>
            </w:pPr>
            <w:r w:rsidRPr="00A7311F">
              <w:rPr>
                <w:rFonts w:cs="Calibri"/>
                <w:color w:val="000000"/>
                <w:lang w:eastAsia="en-AU"/>
              </w:rPr>
              <w:t xml:space="preserve">KEDB </w:t>
            </w:r>
          </w:p>
        </w:tc>
        <w:tc>
          <w:tcPr>
            <w:tcW w:w="7071" w:type="dxa"/>
            <w:shd w:val="clear" w:color="auto" w:fill="auto"/>
            <w:tcMar>
              <w:top w:w="14" w:type="dxa"/>
              <w:left w:w="115" w:type="dxa"/>
              <w:bottom w:w="29" w:type="dxa"/>
              <w:right w:w="115" w:type="dxa"/>
            </w:tcMar>
          </w:tcPr>
          <w:p w14:paraId="2F8329A9" w14:textId="3F9C913D" w:rsidR="00A7311F" w:rsidRPr="00A7311F" w:rsidRDefault="00A7311F" w:rsidP="00A7311F">
            <w:pPr>
              <w:rPr>
                <w:rFonts w:cs="Calibri"/>
                <w:color w:val="000000"/>
                <w:lang w:eastAsia="en-AU"/>
              </w:rPr>
            </w:pPr>
            <w:r w:rsidRPr="00A7311F">
              <w:rPr>
                <w:rFonts w:cs="Calibri"/>
                <w:color w:val="000000"/>
                <w:lang w:eastAsia="en-AU"/>
              </w:rPr>
              <w:t>Known Error Database</w:t>
            </w:r>
          </w:p>
        </w:tc>
      </w:tr>
      <w:tr w:rsidR="00A7311F" w:rsidRPr="00A7311F" w14:paraId="1016E19D" w14:textId="77777777" w:rsidTr="00930226">
        <w:trPr>
          <w:trHeight w:val="615"/>
        </w:trPr>
        <w:tc>
          <w:tcPr>
            <w:tcW w:w="1659" w:type="dxa"/>
            <w:shd w:val="clear" w:color="auto" w:fill="auto"/>
            <w:tcMar>
              <w:top w:w="14" w:type="dxa"/>
              <w:left w:w="115" w:type="dxa"/>
              <w:bottom w:w="29" w:type="dxa"/>
              <w:right w:w="115" w:type="dxa"/>
            </w:tcMar>
            <w:hideMark/>
          </w:tcPr>
          <w:p w14:paraId="582B0FC9" w14:textId="6F795C7F" w:rsidR="00A7311F" w:rsidRPr="00A7311F" w:rsidRDefault="00A7311F" w:rsidP="00A7311F">
            <w:pPr>
              <w:rPr>
                <w:rFonts w:cs="Calibri"/>
                <w:color w:val="000000"/>
                <w:lang w:eastAsia="en-AU"/>
              </w:rPr>
            </w:pPr>
            <w:r w:rsidRPr="00A7311F">
              <w:rPr>
                <w:rFonts w:cs="Calibri"/>
                <w:color w:val="000000"/>
                <w:lang w:eastAsia="en-AU"/>
              </w:rPr>
              <w:t>RCA</w:t>
            </w:r>
          </w:p>
        </w:tc>
        <w:tc>
          <w:tcPr>
            <w:tcW w:w="7071" w:type="dxa"/>
            <w:shd w:val="clear" w:color="auto" w:fill="auto"/>
            <w:tcMar>
              <w:top w:w="14" w:type="dxa"/>
              <w:left w:w="115" w:type="dxa"/>
              <w:bottom w:w="29" w:type="dxa"/>
              <w:right w:w="115" w:type="dxa"/>
            </w:tcMar>
            <w:hideMark/>
          </w:tcPr>
          <w:p w14:paraId="07096FE9" w14:textId="75BB320C" w:rsidR="00A7311F" w:rsidRPr="00A7311F" w:rsidRDefault="00A7311F" w:rsidP="00A7311F">
            <w:pPr>
              <w:rPr>
                <w:rFonts w:cs="Calibri"/>
                <w:color w:val="000000"/>
                <w:lang w:eastAsia="en-AU"/>
              </w:rPr>
            </w:pPr>
            <w:r w:rsidRPr="00A7311F">
              <w:rPr>
                <w:rFonts w:cs="Calibri"/>
                <w:color w:val="000000"/>
                <w:lang w:eastAsia="en-AU"/>
              </w:rPr>
              <w:t>Root Cause Analysis.  Problem solving methods aimed at identifying the root causes of problems or events</w:t>
            </w:r>
          </w:p>
        </w:tc>
      </w:tr>
      <w:tr w:rsidR="00A7311F" w:rsidRPr="00A7311F" w14:paraId="18D84F3C" w14:textId="77777777" w:rsidTr="00930226">
        <w:trPr>
          <w:trHeight w:val="593"/>
        </w:trPr>
        <w:tc>
          <w:tcPr>
            <w:tcW w:w="1659" w:type="dxa"/>
            <w:shd w:val="clear" w:color="auto" w:fill="auto"/>
            <w:tcMar>
              <w:top w:w="14" w:type="dxa"/>
              <w:left w:w="115" w:type="dxa"/>
              <w:bottom w:w="29" w:type="dxa"/>
              <w:right w:w="115" w:type="dxa"/>
            </w:tcMar>
            <w:hideMark/>
          </w:tcPr>
          <w:p w14:paraId="58D9FEB4" w14:textId="0F8A13DC" w:rsidR="00A7311F" w:rsidRPr="00A7311F" w:rsidRDefault="00A7311F" w:rsidP="00A7311F">
            <w:pPr>
              <w:rPr>
                <w:rFonts w:cs="Calibri"/>
                <w:color w:val="000000"/>
                <w:lang w:eastAsia="en-AU"/>
              </w:rPr>
            </w:pPr>
            <w:r w:rsidRPr="00A7311F">
              <w:rPr>
                <w:rFonts w:cs="Calibri"/>
                <w:color w:val="000000"/>
                <w:lang w:eastAsia="en-AU"/>
              </w:rPr>
              <w:t>Third Party</w:t>
            </w:r>
          </w:p>
        </w:tc>
        <w:tc>
          <w:tcPr>
            <w:tcW w:w="7071" w:type="dxa"/>
            <w:shd w:val="clear" w:color="auto" w:fill="auto"/>
            <w:tcMar>
              <w:top w:w="14" w:type="dxa"/>
              <w:left w:w="115" w:type="dxa"/>
              <w:bottom w:w="29" w:type="dxa"/>
              <w:right w:w="115" w:type="dxa"/>
            </w:tcMar>
            <w:hideMark/>
          </w:tcPr>
          <w:p w14:paraId="3E0D21D9" w14:textId="1276C560" w:rsidR="00A7311F" w:rsidRPr="00A7311F" w:rsidRDefault="00A7311F" w:rsidP="00A7311F">
            <w:pPr>
              <w:rPr>
                <w:rFonts w:cs="Calibri"/>
                <w:color w:val="000000"/>
                <w:lang w:eastAsia="en-AU"/>
              </w:rPr>
            </w:pPr>
            <w:r w:rsidRPr="00A7311F">
              <w:rPr>
                <w:rFonts w:cs="Calibri"/>
                <w:color w:val="000000"/>
                <w:lang w:eastAsia="en-AU"/>
              </w:rPr>
              <w:t xml:space="preserve">A 3rd Party, for the purpose of this document relates to resolvers that may be required which fall outside the scope of an L2 vendor’s domain.  </w:t>
            </w:r>
          </w:p>
        </w:tc>
      </w:tr>
      <w:tr w:rsidR="00A7311F" w:rsidRPr="00A7311F" w14:paraId="554D644D" w14:textId="77777777" w:rsidTr="00930226">
        <w:trPr>
          <w:trHeight w:val="315"/>
        </w:trPr>
        <w:tc>
          <w:tcPr>
            <w:tcW w:w="1659" w:type="dxa"/>
            <w:shd w:val="clear" w:color="auto" w:fill="auto"/>
            <w:tcMar>
              <w:top w:w="14" w:type="dxa"/>
              <w:left w:w="115" w:type="dxa"/>
              <w:bottom w:w="29" w:type="dxa"/>
              <w:right w:w="115" w:type="dxa"/>
            </w:tcMar>
            <w:hideMark/>
          </w:tcPr>
          <w:p w14:paraId="3D647CA0" w14:textId="25EC3695" w:rsidR="00A7311F" w:rsidRPr="00A7311F" w:rsidRDefault="00A7311F" w:rsidP="00A7311F">
            <w:pPr>
              <w:rPr>
                <w:rFonts w:cs="Calibri"/>
                <w:color w:val="000000"/>
                <w:lang w:eastAsia="en-AU"/>
              </w:rPr>
            </w:pPr>
            <w:r w:rsidRPr="00A7311F">
              <w:rPr>
                <w:rFonts w:cs="Calibri"/>
                <w:color w:val="000000"/>
                <w:lang w:eastAsia="en-AU"/>
              </w:rPr>
              <w:t>SLA</w:t>
            </w:r>
          </w:p>
        </w:tc>
        <w:tc>
          <w:tcPr>
            <w:tcW w:w="7071" w:type="dxa"/>
            <w:shd w:val="clear" w:color="auto" w:fill="auto"/>
            <w:tcMar>
              <w:top w:w="14" w:type="dxa"/>
              <w:left w:w="115" w:type="dxa"/>
              <w:bottom w:w="29" w:type="dxa"/>
              <w:right w:w="115" w:type="dxa"/>
            </w:tcMar>
            <w:hideMark/>
          </w:tcPr>
          <w:p w14:paraId="530DD912" w14:textId="1EC5F6C6" w:rsidR="00A7311F" w:rsidRPr="00A7311F" w:rsidRDefault="00A7311F" w:rsidP="00A7311F">
            <w:pPr>
              <w:rPr>
                <w:rFonts w:cs="Calibri"/>
                <w:color w:val="000000"/>
                <w:lang w:eastAsia="en-AU"/>
              </w:rPr>
            </w:pPr>
            <w:r w:rsidRPr="00A7311F">
              <w:rPr>
                <w:rFonts w:cs="Calibri"/>
                <w:color w:val="000000"/>
                <w:lang w:eastAsia="en-AU"/>
              </w:rPr>
              <w:t>Service Level Agreement</w:t>
            </w:r>
          </w:p>
        </w:tc>
      </w:tr>
      <w:tr w:rsidR="00A7311F" w:rsidRPr="00A7311F" w14:paraId="44572267" w14:textId="77777777" w:rsidTr="00930226">
        <w:trPr>
          <w:trHeight w:val="315"/>
        </w:trPr>
        <w:tc>
          <w:tcPr>
            <w:tcW w:w="1659" w:type="dxa"/>
            <w:shd w:val="clear" w:color="auto" w:fill="auto"/>
            <w:tcMar>
              <w:top w:w="14" w:type="dxa"/>
              <w:left w:w="115" w:type="dxa"/>
              <w:bottom w:w="29" w:type="dxa"/>
              <w:right w:w="115" w:type="dxa"/>
            </w:tcMar>
            <w:hideMark/>
          </w:tcPr>
          <w:p w14:paraId="150DB2DF" w14:textId="2275591B" w:rsidR="00A7311F" w:rsidRPr="00A7311F" w:rsidRDefault="00A7311F" w:rsidP="00A7311F">
            <w:pPr>
              <w:rPr>
                <w:rFonts w:cs="Calibri"/>
                <w:color w:val="000000"/>
                <w:lang w:eastAsia="en-AU"/>
              </w:rPr>
            </w:pPr>
            <w:r w:rsidRPr="00A7311F">
              <w:rPr>
                <w:rFonts w:cs="Calibri"/>
                <w:color w:val="000000"/>
                <w:lang w:eastAsia="en-AU"/>
              </w:rPr>
              <w:t>UC</w:t>
            </w:r>
          </w:p>
        </w:tc>
        <w:tc>
          <w:tcPr>
            <w:tcW w:w="7071" w:type="dxa"/>
            <w:shd w:val="clear" w:color="auto" w:fill="auto"/>
            <w:tcMar>
              <w:top w:w="14" w:type="dxa"/>
              <w:left w:w="115" w:type="dxa"/>
              <w:bottom w:w="29" w:type="dxa"/>
              <w:right w:w="115" w:type="dxa"/>
            </w:tcMar>
            <w:hideMark/>
          </w:tcPr>
          <w:p w14:paraId="4993C0C5" w14:textId="0470456B" w:rsidR="00A7311F" w:rsidRPr="00A7311F" w:rsidRDefault="00A7311F" w:rsidP="00A7311F">
            <w:pPr>
              <w:rPr>
                <w:rFonts w:cs="Calibri"/>
                <w:color w:val="000000"/>
                <w:lang w:eastAsia="en-AU"/>
              </w:rPr>
            </w:pPr>
            <w:r w:rsidRPr="00A7311F">
              <w:rPr>
                <w:rFonts w:cs="Calibri"/>
                <w:color w:val="000000"/>
                <w:lang w:eastAsia="en-AU"/>
              </w:rPr>
              <w:t>Underpinning Contracts</w:t>
            </w:r>
          </w:p>
        </w:tc>
      </w:tr>
    </w:tbl>
    <w:p w14:paraId="696ED41B" w14:textId="77777777" w:rsidR="00930226" w:rsidRDefault="00930226" w:rsidP="005B41F7"/>
    <w:p w14:paraId="14838A3F" w14:textId="77777777" w:rsidR="00A7311F" w:rsidRDefault="00A7311F">
      <w:pPr>
        <w:rPr>
          <w:rFonts w:eastAsiaTheme="majorEastAsia" w:cstheme="majorBidi"/>
          <w:b/>
          <w:sz w:val="22"/>
          <w:szCs w:val="29"/>
        </w:rPr>
      </w:pPr>
      <w:r>
        <w:br w:type="page"/>
      </w:r>
    </w:p>
    <w:p w14:paraId="2883AAAB" w14:textId="6223DA88" w:rsidR="005B41F7" w:rsidRPr="000D6634" w:rsidRDefault="005B41F7" w:rsidP="00FC715B">
      <w:pPr>
        <w:pStyle w:val="Heading1"/>
      </w:pPr>
      <w:bookmarkStart w:id="0" w:name="_Toc57831104"/>
      <w:r w:rsidRPr="000D6634">
        <w:lastRenderedPageBreak/>
        <w:t>Process Overview</w:t>
      </w:r>
      <w:bookmarkEnd w:id="0"/>
    </w:p>
    <w:p w14:paraId="19C56375" w14:textId="034A1F5D" w:rsidR="005B41F7" w:rsidRPr="000D6634" w:rsidRDefault="005B41F7" w:rsidP="00930226">
      <w:pPr>
        <w:pStyle w:val="Heading2"/>
      </w:pPr>
      <w:bookmarkStart w:id="1" w:name="_Toc57831105"/>
      <w:r w:rsidRPr="000D6634">
        <w:t>Objectives</w:t>
      </w:r>
      <w:bookmarkEnd w:id="1"/>
    </w:p>
    <w:p w14:paraId="25F5EDDE" w14:textId="77777777" w:rsidR="00A7311F" w:rsidRPr="00A7311F" w:rsidRDefault="00A7311F" w:rsidP="006D02C3">
      <w:pPr>
        <w:pStyle w:val="BodyText05"/>
      </w:pPr>
      <w:r w:rsidRPr="00A7311F">
        <w:t xml:space="preserve">An 'Incident' is any event which is not part of the standard operation of the Service and which causes, or may cause, an interruption or a reduction of the quality of the Service. </w:t>
      </w:r>
    </w:p>
    <w:p w14:paraId="3A0904B9" w14:textId="77777777" w:rsidR="00A7311F" w:rsidRPr="00A7311F" w:rsidRDefault="00A7311F" w:rsidP="006D02C3">
      <w:pPr>
        <w:pStyle w:val="BodyText05"/>
        <w:rPr>
          <w:rFonts w:eastAsiaTheme="majorEastAsia" w:cstheme="majorBidi"/>
          <w:szCs w:val="21"/>
        </w:rPr>
      </w:pPr>
      <w:r w:rsidRPr="00A7311F">
        <w:t>The objective of Incident Management is to restore normal operations as quickly as possible with the least possible impact on either the business or the user, at a cost-effective price.</w:t>
      </w:r>
    </w:p>
    <w:p w14:paraId="18DA02C9" w14:textId="7EA986CC" w:rsidR="005B41F7" w:rsidRPr="000D6634" w:rsidRDefault="005B41F7" w:rsidP="005B41F7"/>
    <w:p w14:paraId="41C9EBC5" w14:textId="2439FB6C" w:rsidR="005B41F7" w:rsidRPr="000D6634" w:rsidRDefault="005B41F7" w:rsidP="00930226">
      <w:pPr>
        <w:pStyle w:val="Heading2"/>
      </w:pPr>
      <w:bookmarkStart w:id="2" w:name="_Toc57831106"/>
      <w:r w:rsidRPr="000D6634">
        <w:t>Scope</w:t>
      </w:r>
      <w:bookmarkEnd w:id="2"/>
    </w:p>
    <w:p w14:paraId="7A66B569" w14:textId="290502F5" w:rsidR="005B41F7" w:rsidRPr="000D6634" w:rsidRDefault="005B41F7" w:rsidP="00FC715B">
      <w:pPr>
        <w:pStyle w:val="BodyText05"/>
      </w:pPr>
      <w:r w:rsidRPr="000D6634">
        <w:t xml:space="preserve">Scope of </w:t>
      </w:r>
      <w:r w:rsidR="00A7311F">
        <w:t>Incident</w:t>
      </w:r>
      <w:r w:rsidRPr="000D6634">
        <w:t xml:space="preserve"> Management </w:t>
      </w:r>
      <w:r w:rsidR="00A7311F">
        <w:t xml:space="preserve">activities </w:t>
      </w:r>
      <w:r w:rsidRPr="000D6634">
        <w:t xml:space="preserve">can be defined as: </w:t>
      </w:r>
    </w:p>
    <w:p w14:paraId="2CDD6880" w14:textId="77777777" w:rsidR="00A7311F" w:rsidRPr="00A7311F" w:rsidRDefault="00A7311F" w:rsidP="00A7311F">
      <w:pPr>
        <w:pStyle w:val="Heading3"/>
      </w:pPr>
      <w:r w:rsidRPr="00A7311F">
        <w:t xml:space="preserve">Incident detection </w:t>
      </w:r>
    </w:p>
    <w:p w14:paraId="44FEBFDB" w14:textId="77777777" w:rsidR="00A7311F" w:rsidRPr="00A7311F" w:rsidRDefault="00A7311F" w:rsidP="00A7311F">
      <w:pPr>
        <w:pStyle w:val="Heading3"/>
      </w:pPr>
      <w:r w:rsidRPr="00A7311F">
        <w:t xml:space="preserve">Registration </w:t>
      </w:r>
    </w:p>
    <w:p w14:paraId="7C1307BA" w14:textId="77777777" w:rsidR="00A7311F" w:rsidRPr="00A7311F" w:rsidRDefault="00A7311F" w:rsidP="00A7311F">
      <w:pPr>
        <w:pStyle w:val="Heading3"/>
      </w:pPr>
      <w:r w:rsidRPr="00A7311F">
        <w:t>Categorization</w:t>
      </w:r>
    </w:p>
    <w:p w14:paraId="011C5C3E" w14:textId="77777777" w:rsidR="00A7311F" w:rsidRPr="00A7311F" w:rsidRDefault="00A7311F" w:rsidP="00A7311F">
      <w:pPr>
        <w:pStyle w:val="Heading3"/>
      </w:pPr>
      <w:r w:rsidRPr="00A7311F">
        <w:t>Assignment</w:t>
      </w:r>
    </w:p>
    <w:p w14:paraId="380B58C4" w14:textId="77777777" w:rsidR="00A7311F" w:rsidRPr="00A7311F" w:rsidRDefault="00A7311F" w:rsidP="00A7311F">
      <w:pPr>
        <w:pStyle w:val="Heading3"/>
      </w:pPr>
      <w:r w:rsidRPr="00A7311F">
        <w:t>Diagnosis</w:t>
      </w:r>
    </w:p>
    <w:p w14:paraId="2659316B" w14:textId="77777777" w:rsidR="00A7311F" w:rsidRPr="00A7311F" w:rsidRDefault="00A7311F" w:rsidP="00A7311F">
      <w:pPr>
        <w:pStyle w:val="Heading3"/>
      </w:pPr>
      <w:r w:rsidRPr="00A7311F">
        <w:t>Resolution</w:t>
      </w:r>
    </w:p>
    <w:p w14:paraId="46C9AF7C" w14:textId="77777777" w:rsidR="00A7311F" w:rsidRPr="00A7311F" w:rsidRDefault="00A7311F" w:rsidP="00A7311F">
      <w:pPr>
        <w:pStyle w:val="Heading3"/>
      </w:pPr>
      <w:r w:rsidRPr="00A7311F">
        <w:t>Closure</w:t>
      </w:r>
    </w:p>
    <w:p w14:paraId="425E0B2D" w14:textId="77777777" w:rsidR="00A7311F" w:rsidRPr="00A7311F" w:rsidRDefault="00A7311F" w:rsidP="00A7311F">
      <w:pPr>
        <w:pStyle w:val="Heading3"/>
      </w:pPr>
      <w:r w:rsidRPr="00A7311F">
        <w:t>Incident ownership, monitoring, tracking and communication</w:t>
      </w:r>
    </w:p>
    <w:p w14:paraId="14333DB6" w14:textId="040E2183" w:rsidR="00930226" w:rsidRDefault="00930226" w:rsidP="00930226"/>
    <w:p w14:paraId="453D50F4" w14:textId="77777777" w:rsidR="00B85EC5" w:rsidRDefault="00B85EC5">
      <w:pPr>
        <w:spacing w:after="160" w:line="259" w:lineRule="auto"/>
      </w:pPr>
      <w:r>
        <w:br w:type="page"/>
      </w:r>
    </w:p>
    <w:p w14:paraId="2D286420" w14:textId="7E0CA414" w:rsidR="00B85EC5" w:rsidRPr="00930226" w:rsidRDefault="00B85EC5" w:rsidP="00930226">
      <w:r>
        <w:rPr>
          <w:noProof/>
        </w:rPr>
        <w:lastRenderedPageBreak/>
        <mc:AlternateContent>
          <mc:Choice Requires="wps">
            <w:drawing>
              <wp:anchor distT="0" distB="0" distL="114300" distR="114300" simplePos="0" relativeHeight="251774976" behindDoc="0" locked="0" layoutInCell="1" allowOverlap="1" wp14:anchorId="79FC8FF3" wp14:editId="65BC5C27">
                <wp:simplePos x="0" y="0"/>
                <wp:positionH relativeFrom="column">
                  <wp:posOffset>533400</wp:posOffset>
                </wp:positionH>
                <wp:positionV relativeFrom="paragraph">
                  <wp:posOffset>303530</wp:posOffset>
                </wp:positionV>
                <wp:extent cx="1676400" cy="571500"/>
                <wp:effectExtent l="19050" t="0" r="38100" b="19050"/>
                <wp:wrapNone/>
                <wp:docPr id="18" name="Flowchart: Data 18"/>
                <wp:cNvGraphicFramePr/>
                <a:graphic xmlns:a="http://schemas.openxmlformats.org/drawingml/2006/main">
                  <a:graphicData uri="http://schemas.microsoft.com/office/word/2010/wordprocessingShape">
                    <wps:wsp>
                      <wps:cNvSpPr/>
                      <wps:spPr>
                        <a:xfrm>
                          <a:off x="0" y="0"/>
                          <a:ext cx="1676400" cy="571500"/>
                        </a:xfrm>
                        <a:prstGeom prst="flowChartInputOutpu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8B9ED1E" w14:textId="1217E455" w:rsidR="00690D6E" w:rsidRPr="00A942C8" w:rsidRDefault="00690D6E" w:rsidP="00B85EC5">
                            <w:pPr>
                              <w:jc w:val="center"/>
                              <w:rPr>
                                <w:color w:val="000000" w:themeColor="text1"/>
                                <w:sz w:val="22"/>
                                <w:szCs w:val="22"/>
                              </w:rPr>
                            </w:pPr>
                            <w:r w:rsidRPr="00A942C8">
                              <w:rPr>
                                <w:color w:val="000000" w:themeColor="text1"/>
                                <w:sz w:val="22"/>
                                <w:szCs w:val="22"/>
                              </w:rPr>
                              <w:t>Event Management Tools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FC8FF3" id="_x0000_t111" coordsize="21600,21600" o:spt="111" path="m4321,l21600,,17204,21600,,21600xe">
                <v:stroke joinstyle="miter"/>
                <v:path gradientshapeok="t" o:connecttype="custom" o:connectlocs="12961,0;10800,0;2161,10800;8602,21600;10800,21600;19402,10800" textboxrect="4321,0,17204,21600"/>
              </v:shapetype>
              <v:shape id="Flowchart: Data 18" o:spid="_x0000_s1026" type="#_x0000_t111" style="position:absolute;margin-left:42pt;margin-top:23.9pt;width:132pt;height:4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" fillcolor="#ffd966 [1943]" strokecolor="#1f3763 [1604]" strokeweight="1pt">
                <v:textbox>
                  <w:txbxContent>
                    <w:p w14:paraId="58B9ED1E" w14:textId="1217E455" w:rsidR="00690D6E" w:rsidRPr="00A942C8" w:rsidRDefault="00690D6E" w:rsidP="00B85EC5">
                      <w:pPr>
                        <w:jc w:val="center"/>
                        <w:rPr>
                          <w:color w:val="000000" w:themeColor="text1"/>
                          <w:sz w:val="22"/>
                          <w:szCs w:val="22"/>
                        </w:rPr>
                      </w:pPr>
                      <w:r w:rsidRPr="00A942C8">
                        <w:rPr>
                          <w:color w:val="000000" w:themeColor="text1"/>
                          <w:sz w:val="22"/>
                          <w:szCs w:val="22"/>
                        </w:rPr>
                        <w:t>Event Management Tools</w:t>
                      </w:r>
                    </w:p>
                  </w:txbxContent>
                </v:textbox>
              </v:shape>
            </w:pict>
          </mc:Fallback>
        </mc:AlternateContent>
      </w:r>
      <w:r>
        <w:rPr>
          <w:noProof/>
        </w:rPr>
        <mc:AlternateContent>
          <mc:Choice Requires="wps">
            <w:drawing>
              <wp:anchor distT="0" distB="0" distL="114300" distR="114300" simplePos="0" relativeHeight="251777024" behindDoc="0" locked="0" layoutInCell="1" allowOverlap="1" wp14:anchorId="0FC782D8" wp14:editId="51F3851E">
                <wp:simplePos x="0" y="0"/>
                <wp:positionH relativeFrom="column">
                  <wp:posOffset>3143250</wp:posOffset>
                </wp:positionH>
                <wp:positionV relativeFrom="paragraph">
                  <wp:posOffset>294005</wp:posOffset>
                </wp:positionV>
                <wp:extent cx="1600200" cy="571500"/>
                <wp:effectExtent l="19050" t="0" r="38100" b="19050"/>
                <wp:wrapNone/>
                <wp:docPr id="26" name="Flowchart: Data 26"/>
                <wp:cNvGraphicFramePr/>
                <a:graphic xmlns:a="http://schemas.openxmlformats.org/drawingml/2006/main">
                  <a:graphicData uri="http://schemas.microsoft.com/office/word/2010/wordprocessingShape">
                    <wps:wsp>
                      <wps:cNvSpPr/>
                      <wps:spPr>
                        <a:xfrm>
                          <a:off x="0" y="0"/>
                          <a:ext cx="1600200" cy="571500"/>
                        </a:xfrm>
                        <a:prstGeom prst="flowChartInputOutpu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56B31D7" w14:textId="3209D71C" w:rsidR="00690D6E" w:rsidRPr="00A942C8" w:rsidRDefault="00690D6E" w:rsidP="00B85EC5">
                            <w:pPr>
                              <w:jc w:val="center"/>
                              <w:rPr>
                                <w:color w:val="000000" w:themeColor="text1"/>
                                <w:sz w:val="22"/>
                                <w:szCs w:val="22"/>
                              </w:rPr>
                            </w:pPr>
                            <w:r w:rsidRPr="00A942C8">
                              <w:rPr>
                                <w:color w:val="000000" w:themeColor="text1"/>
                                <w:sz w:val="22"/>
                                <w:szCs w:val="22"/>
                              </w:rPr>
                              <w:t>Email / Chat / Phone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782D8" id="Flowchart: Data 26" o:spid="_x0000_s1027" type="#_x0000_t111" style="position:absolute;margin-left:247.5pt;margin-top:23.15pt;width:126pt;height: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" fillcolor="#ffd966 [1943]" strokecolor="#1f3763 [1604]" strokeweight="1pt">
                <v:textbox>
                  <w:txbxContent>
                    <w:p w14:paraId="756B31D7" w14:textId="3209D71C" w:rsidR="00690D6E" w:rsidRPr="00A942C8" w:rsidRDefault="00690D6E" w:rsidP="00B85EC5">
                      <w:pPr>
                        <w:jc w:val="center"/>
                        <w:rPr>
                          <w:color w:val="000000" w:themeColor="text1"/>
                          <w:sz w:val="22"/>
                          <w:szCs w:val="22"/>
                        </w:rPr>
                      </w:pPr>
                      <w:r w:rsidRPr="00A942C8">
                        <w:rPr>
                          <w:color w:val="000000" w:themeColor="text1"/>
                          <w:sz w:val="22"/>
                          <w:szCs w:val="22"/>
                        </w:rPr>
                        <w:t>Email / Chat / Phone</w:t>
                      </w:r>
                    </w:p>
                  </w:txbxContent>
                </v:textbox>
              </v:shape>
            </w:pict>
          </mc:Fallback>
        </mc:AlternateContent>
      </w:r>
    </w:p>
    <w:p w14:paraId="19FDFBA1" w14:textId="03441BA4" w:rsidR="00FC715B" w:rsidRDefault="0031282A">
      <w:pPr>
        <w:rPr>
          <w:rFonts w:eastAsiaTheme="majorEastAsia" w:cstheme="majorBidi"/>
          <w:b/>
          <w:szCs w:val="23"/>
        </w:rPr>
      </w:pPr>
      <w:r>
        <w:rPr>
          <w:noProof/>
        </w:rPr>
        <mc:AlternateContent>
          <mc:Choice Requires="wps">
            <w:drawing>
              <wp:anchor distT="0" distB="0" distL="114300" distR="114300" simplePos="0" relativeHeight="251691006" behindDoc="0" locked="0" layoutInCell="1" allowOverlap="1" wp14:anchorId="66E51634" wp14:editId="1BC4AD0E">
                <wp:simplePos x="0" y="0"/>
                <wp:positionH relativeFrom="margin">
                  <wp:align>right</wp:align>
                </wp:positionH>
                <wp:positionV relativeFrom="paragraph">
                  <wp:posOffset>10270</wp:posOffset>
                </wp:positionV>
                <wp:extent cx="5709037" cy="5979381"/>
                <wp:effectExtent l="0" t="0" r="25400" b="21590"/>
                <wp:wrapNone/>
                <wp:docPr id="90" name="Rectangle 90"/>
                <wp:cNvGraphicFramePr/>
                <a:graphic xmlns:a="http://schemas.openxmlformats.org/drawingml/2006/main">
                  <a:graphicData uri="http://schemas.microsoft.com/office/word/2010/wordprocessingShape">
                    <wps:wsp>
                      <wps:cNvSpPr/>
                      <wps:spPr>
                        <a:xfrm>
                          <a:off x="0" y="0"/>
                          <a:ext cx="5709037" cy="5979381"/>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03197A" id="Rectangle 90" o:spid="_x0000_s1026" style="position:absolute;margin-left:398.35pt;margin-top:.8pt;width:449.55pt;height:470.8pt;z-index:25169100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" fillcolor="#c3c3c3 [2166]" strokecolor="#a5a5a5 [3206]" strokeweight=".5pt">
                <v:fill color2="#b6b6b6 [2614]" rotate="t" colors="0 #d2d2d2;.5 #c8c8c8;1 silver" focus="100%" type="gradient">
                  <o:fill v:ext="view" type="gradientUnscaled"/>
                </v:fill>
                <w10:wrap anchorx="margin"/>
              </v:rect>
            </w:pict>
          </mc:Fallback>
        </mc:AlternateContent>
      </w:r>
      <w:r w:rsidR="002014A8">
        <w:rPr>
          <w:noProof/>
        </w:rPr>
        <mc:AlternateContent>
          <mc:Choice Requires="wps">
            <w:drawing>
              <wp:anchor distT="0" distB="0" distL="114300" distR="114300" simplePos="0" relativeHeight="251772928" behindDoc="0" locked="0" layoutInCell="1" allowOverlap="1" wp14:anchorId="42EE9ECD" wp14:editId="18BB3656">
                <wp:simplePos x="0" y="0"/>
                <wp:positionH relativeFrom="margin">
                  <wp:posOffset>4905375</wp:posOffset>
                </wp:positionH>
                <wp:positionV relativeFrom="paragraph">
                  <wp:posOffset>1051560</wp:posOffset>
                </wp:positionV>
                <wp:extent cx="542925" cy="4663440"/>
                <wp:effectExtent l="0" t="0" r="28575" b="22860"/>
                <wp:wrapNone/>
                <wp:docPr id="14" name="Rectangle 14"/>
                <wp:cNvGraphicFramePr/>
                <a:graphic xmlns:a="http://schemas.openxmlformats.org/drawingml/2006/main">
                  <a:graphicData uri="http://schemas.microsoft.com/office/word/2010/wordprocessingShape">
                    <wps:wsp>
                      <wps:cNvSpPr/>
                      <wps:spPr>
                        <a:xfrm>
                          <a:off x="0" y="0"/>
                          <a:ext cx="542925" cy="4663440"/>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BABA55" w14:textId="6ADD1405" w:rsidR="00690D6E" w:rsidRPr="00A942C8" w:rsidRDefault="00690D6E" w:rsidP="00B85EC5">
                            <w:pPr>
                              <w:jc w:val="center"/>
                              <w:rPr>
                                <w:color w:val="000000" w:themeColor="text1"/>
                                <w:sz w:val="24"/>
                                <w:szCs w:val="24"/>
                              </w:rPr>
                            </w:pPr>
                            <w:r w:rsidRPr="00A942C8">
                              <w:rPr>
                                <w:color w:val="000000" w:themeColor="text1"/>
                                <w:sz w:val="22"/>
                                <w:szCs w:val="22"/>
                              </w:rPr>
                              <w:t>Incident Ownership, Monitoring, tracking and communication</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EE9ECD" id="Rectangle 14" o:spid="_x0000_s1028" style="position:absolute;margin-left:386.25pt;margin-top:82.8pt;width:42.75pt;height:367.2pt;z-index:2517729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" fillcolor="#ffd966 [1943]" strokecolor="#1f3763 [1604]" strokeweight="1pt">
                <v:textbox style="layout-flow:vertical">
                  <w:txbxContent>
                    <w:p w14:paraId="0DBABA55" w14:textId="6ADD1405" w:rsidR="00690D6E" w:rsidRPr="00A942C8" w:rsidRDefault="00690D6E" w:rsidP="00B85EC5">
                      <w:pPr>
                        <w:jc w:val="center"/>
                        <w:rPr>
                          <w:color w:val="000000" w:themeColor="text1"/>
                          <w:sz w:val="24"/>
                          <w:szCs w:val="24"/>
                        </w:rPr>
                      </w:pPr>
                      <w:r w:rsidRPr="00A942C8">
                        <w:rPr>
                          <w:color w:val="000000" w:themeColor="text1"/>
                          <w:sz w:val="22"/>
                          <w:szCs w:val="22"/>
                        </w:rPr>
                        <w:t>Incident Ownership, Monitoring, tracking and communication</w:t>
                      </w:r>
                    </w:p>
                  </w:txbxContent>
                </v:textbox>
                <w10:wrap anchorx="margin"/>
              </v:rect>
            </w:pict>
          </mc:Fallback>
        </mc:AlternateContent>
      </w:r>
      <w:r w:rsidR="002014A8">
        <w:rPr>
          <w:noProof/>
        </w:rPr>
        <mc:AlternateContent>
          <mc:Choice Requires="wps">
            <w:drawing>
              <wp:anchor distT="0" distB="0" distL="114300" distR="114300" simplePos="0" relativeHeight="251819008" behindDoc="0" locked="0" layoutInCell="1" allowOverlap="1" wp14:anchorId="19FFE1A3" wp14:editId="463CFDAB">
                <wp:simplePos x="0" y="0"/>
                <wp:positionH relativeFrom="column">
                  <wp:posOffset>3535680</wp:posOffset>
                </wp:positionH>
                <wp:positionV relativeFrom="paragraph">
                  <wp:posOffset>5512435</wp:posOffset>
                </wp:positionV>
                <wp:extent cx="1371600" cy="0"/>
                <wp:effectExtent l="38100" t="76200" r="19050" b="95250"/>
                <wp:wrapNone/>
                <wp:docPr id="89" name="Straight Arrow Connector 89"/>
                <wp:cNvGraphicFramePr/>
                <a:graphic xmlns:a="http://schemas.openxmlformats.org/drawingml/2006/main">
                  <a:graphicData uri="http://schemas.microsoft.com/office/word/2010/wordprocessingShape">
                    <wps:wsp>
                      <wps:cNvCnPr/>
                      <wps:spPr>
                        <a:xfrm>
                          <a:off x="0" y="0"/>
                          <a:ext cx="1371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3EAE4B00" id="_x0000_t32" coordsize="21600,21600" o:spt="32" o:oned="t" path="m,l21600,21600e" filled="f">
                <v:path arrowok="t" fillok="f" o:connecttype="none"/>
                <o:lock v:ext="edit" shapetype="t"/>
              </v:shapetype>
              <v:shape id="Straight Arrow Connector 89" o:spid="_x0000_s1026" type="#_x0000_t32" style="position:absolute;margin-left:278.4pt;margin-top:434.05pt;width:108pt;height:0;z-index:251819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" strokecolor="#4472c4 [3204]" strokeweight=".5pt">
                <v:stroke startarrow="block" endarrow="block" joinstyle="miter"/>
              </v:shape>
            </w:pict>
          </mc:Fallback>
        </mc:AlternateContent>
      </w:r>
      <w:r w:rsidR="002014A8">
        <w:rPr>
          <w:noProof/>
        </w:rPr>
        <mc:AlternateContent>
          <mc:Choice Requires="wps">
            <w:drawing>
              <wp:anchor distT="0" distB="0" distL="114300" distR="114300" simplePos="0" relativeHeight="251816960" behindDoc="0" locked="0" layoutInCell="1" allowOverlap="1" wp14:anchorId="2B3341F1" wp14:editId="624D3026">
                <wp:simplePos x="0" y="0"/>
                <wp:positionH relativeFrom="column">
                  <wp:posOffset>3535680</wp:posOffset>
                </wp:positionH>
                <wp:positionV relativeFrom="paragraph">
                  <wp:posOffset>4695190</wp:posOffset>
                </wp:positionV>
                <wp:extent cx="1371600" cy="0"/>
                <wp:effectExtent l="38100" t="76200" r="19050" b="95250"/>
                <wp:wrapNone/>
                <wp:docPr id="88" name="Straight Arrow Connector 88"/>
                <wp:cNvGraphicFramePr/>
                <a:graphic xmlns:a="http://schemas.openxmlformats.org/drawingml/2006/main">
                  <a:graphicData uri="http://schemas.microsoft.com/office/word/2010/wordprocessingShape">
                    <wps:wsp>
                      <wps:cNvCnPr/>
                      <wps:spPr>
                        <a:xfrm>
                          <a:off x="0" y="0"/>
                          <a:ext cx="1371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42D5761" id="Straight Arrow Connector 88" o:spid="_x0000_s1026" type="#_x0000_t32" style="position:absolute;margin-left:278.4pt;margin-top:369.7pt;width:108pt;height:0;z-index:251816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" strokecolor="#4472c4 [3204]" strokeweight=".5pt">
                <v:stroke startarrow="block" endarrow="block" joinstyle="miter"/>
              </v:shape>
            </w:pict>
          </mc:Fallback>
        </mc:AlternateContent>
      </w:r>
      <w:r w:rsidR="002014A8">
        <w:rPr>
          <w:noProof/>
        </w:rPr>
        <mc:AlternateContent>
          <mc:Choice Requires="wps">
            <w:drawing>
              <wp:anchor distT="0" distB="0" distL="114300" distR="114300" simplePos="0" relativeHeight="251814912" behindDoc="0" locked="0" layoutInCell="1" allowOverlap="1" wp14:anchorId="5C4739AD" wp14:editId="61CBCB90">
                <wp:simplePos x="0" y="0"/>
                <wp:positionH relativeFrom="column">
                  <wp:posOffset>3535045</wp:posOffset>
                </wp:positionH>
                <wp:positionV relativeFrom="paragraph">
                  <wp:posOffset>3834765</wp:posOffset>
                </wp:positionV>
                <wp:extent cx="1371600" cy="0"/>
                <wp:effectExtent l="38100" t="76200" r="19050" b="95250"/>
                <wp:wrapNone/>
                <wp:docPr id="87" name="Straight Arrow Connector 87"/>
                <wp:cNvGraphicFramePr/>
                <a:graphic xmlns:a="http://schemas.openxmlformats.org/drawingml/2006/main">
                  <a:graphicData uri="http://schemas.microsoft.com/office/word/2010/wordprocessingShape">
                    <wps:wsp>
                      <wps:cNvCnPr/>
                      <wps:spPr>
                        <a:xfrm>
                          <a:off x="0" y="0"/>
                          <a:ext cx="1371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C2ADAC3" id="Straight Arrow Connector 87" o:spid="_x0000_s1026" type="#_x0000_t32" style="position:absolute;margin-left:278.35pt;margin-top:301.95pt;width:108pt;height:0;z-index:251814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" strokecolor="#4472c4 [3204]" strokeweight=".5pt">
                <v:stroke startarrow="block" endarrow="block" joinstyle="miter"/>
              </v:shape>
            </w:pict>
          </mc:Fallback>
        </mc:AlternateContent>
      </w:r>
      <w:r w:rsidR="002014A8">
        <w:rPr>
          <w:noProof/>
        </w:rPr>
        <mc:AlternateContent>
          <mc:Choice Requires="wps">
            <w:drawing>
              <wp:anchor distT="0" distB="0" distL="114300" distR="114300" simplePos="0" relativeHeight="251808768" behindDoc="0" locked="0" layoutInCell="1" allowOverlap="1" wp14:anchorId="7CDA5C04" wp14:editId="575BA240">
                <wp:simplePos x="0" y="0"/>
                <wp:positionH relativeFrom="column">
                  <wp:posOffset>3535045</wp:posOffset>
                </wp:positionH>
                <wp:positionV relativeFrom="paragraph">
                  <wp:posOffset>2141855</wp:posOffset>
                </wp:positionV>
                <wp:extent cx="1371600" cy="0"/>
                <wp:effectExtent l="38100" t="76200" r="19050" b="95250"/>
                <wp:wrapNone/>
                <wp:docPr id="83" name="Straight Arrow Connector 83"/>
                <wp:cNvGraphicFramePr/>
                <a:graphic xmlns:a="http://schemas.openxmlformats.org/drawingml/2006/main">
                  <a:graphicData uri="http://schemas.microsoft.com/office/word/2010/wordprocessingShape">
                    <wps:wsp>
                      <wps:cNvCnPr/>
                      <wps:spPr>
                        <a:xfrm>
                          <a:off x="0" y="0"/>
                          <a:ext cx="1371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028875B" id="Straight Arrow Connector 83" o:spid="_x0000_s1026" type="#_x0000_t32" style="position:absolute;margin-left:278.35pt;margin-top:168.65pt;width:108pt;height:0;z-index:251808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" strokecolor="#4472c4 [3204]" strokeweight=".5pt">
                <v:stroke startarrow="block" endarrow="block" joinstyle="miter"/>
              </v:shape>
            </w:pict>
          </mc:Fallback>
        </mc:AlternateContent>
      </w:r>
      <w:r w:rsidR="002014A8">
        <w:rPr>
          <w:noProof/>
        </w:rPr>
        <mc:AlternateContent>
          <mc:Choice Requires="wps">
            <w:drawing>
              <wp:anchor distT="0" distB="0" distL="114300" distR="114300" simplePos="0" relativeHeight="251812864" behindDoc="0" locked="0" layoutInCell="1" allowOverlap="1" wp14:anchorId="0F7A4629" wp14:editId="716C4624">
                <wp:simplePos x="0" y="0"/>
                <wp:positionH relativeFrom="column">
                  <wp:posOffset>3535045</wp:posOffset>
                </wp:positionH>
                <wp:positionV relativeFrom="paragraph">
                  <wp:posOffset>2990850</wp:posOffset>
                </wp:positionV>
                <wp:extent cx="1371600" cy="0"/>
                <wp:effectExtent l="38100" t="76200" r="19050" b="95250"/>
                <wp:wrapNone/>
                <wp:docPr id="86" name="Straight Arrow Connector 86"/>
                <wp:cNvGraphicFramePr/>
                <a:graphic xmlns:a="http://schemas.openxmlformats.org/drawingml/2006/main">
                  <a:graphicData uri="http://schemas.microsoft.com/office/word/2010/wordprocessingShape">
                    <wps:wsp>
                      <wps:cNvCnPr/>
                      <wps:spPr>
                        <a:xfrm>
                          <a:off x="0" y="0"/>
                          <a:ext cx="1371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AD1DFA8" id="Straight Arrow Connector 86" o:spid="_x0000_s1026" type="#_x0000_t32" style="position:absolute;margin-left:278.35pt;margin-top:235.5pt;width:108pt;height:0;z-index:251812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" strokecolor="#4472c4 [3204]" strokeweight=".5pt">
                <v:stroke startarrow="block" endarrow="block" joinstyle="miter"/>
              </v:shape>
            </w:pict>
          </mc:Fallback>
        </mc:AlternateContent>
      </w:r>
      <w:r w:rsidR="002014A8">
        <w:rPr>
          <w:noProof/>
        </w:rPr>
        <mc:AlternateContent>
          <mc:Choice Requires="wps">
            <w:drawing>
              <wp:anchor distT="0" distB="0" distL="114300" distR="114300" simplePos="0" relativeHeight="251810816" behindDoc="0" locked="0" layoutInCell="1" allowOverlap="1" wp14:anchorId="376983F0" wp14:editId="66372043">
                <wp:simplePos x="0" y="0"/>
                <wp:positionH relativeFrom="column">
                  <wp:posOffset>3526790</wp:posOffset>
                </wp:positionH>
                <wp:positionV relativeFrom="paragraph">
                  <wp:posOffset>1296035</wp:posOffset>
                </wp:positionV>
                <wp:extent cx="1371600" cy="0"/>
                <wp:effectExtent l="38100" t="76200" r="19050" b="95250"/>
                <wp:wrapNone/>
                <wp:docPr id="85" name="Straight Arrow Connector 85"/>
                <wp:cNvGraphicFramePr/>
                <a:graphic xmlns:a="http://schemas.openxmlformats.org/drawingml/2006/main">
                  <a:graphicData uri="http://schemas.microsoft.com/office/word/2010/wordprocessingShape">
                    <wps:wsp>
                      <wps:cNvCnPr/>
                      <wps:spPr>
                        <a:xfrm>
                          <a:off x="0" y="0"/>
                          <a:ext cx="1371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9006218" id="Straight Arrow Connector 85" o:spid="_x0000_s1026" type="#_x0000_t32" style="position:absolute;margin-left:277.7pt;margin-top:102.05pt;width:108pt;height:0;z-index:251810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" strokecolor="#4472c4 [3204]" strokeweight=".5pt">
                <v:stroke startarrow="block" endarrow="block" joinstyle="miter"/>
              </v:shape>
            </w:pict>
          </mc:Fallback>
        </mc:AlternateContent>
      </w:r>
      <w:r w:rsidR="002014A8">
        <w:rPr>
          <w:noProof/>
        </w:rPr>
        <mc:AlternateContent>
          <mc:Choice Requires="wps">
            <w:drawing>
              <wp:anchor distT="0" distB="0" distL="114300" distR="114300" simplePos="0" relativeHeight="251789312" behindDoc="0" locked="0" layoutInCell="1" allowOverlap="1" wp14:anchorId="07C6FDB7" wp14:editId="6B103162">
                <wp:simplePos x="0" y="0"/>
                <wp:positionH relativeFrom="column">
                  <wp:posOffset>3534165</wp:posOffset>
                </wp:positionH>
                <wp:positionV relativeFrom="paragraph">
                  <wp:posOffset>716040</wp:posOffset>
                </wp:positionV>
                <wp:extent cx="492655" cy="380274"/>
                <wp:effectExtent l="38100" t="0" r="22225" b="58420"/>
                <wp:wrapNone/>
                <wp:docPr id="50" name="Straight Arrow Connector 50"/>
                <wp:cNvGraphicFramePr/>
                <a:graphic xmlns:a="http://schemas.openxmlformats.org/drawingml/2006/main">
                  <a:graphicData uri="http://schemas.microsoft.com/office/word/2010/wordprocessingShape">
                    <wps:wsp>
                      <wps:cNvCnPr/>
                      <wps:spPr>
                        <a:xfrm flipH="1">
                          <a:off x="0" y="0"/>
                          <a:ext cx="492655" cy="38027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681CF4" id="Straight Arrow Connector 50" o:spid="_x0000_s1026" type="#_x0000_t32" style="position:absolute;margin-left:278.3pt;margin-top:56.4pt;width:38.8pt;height:29.95pt;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" strokecolor="#4472c4 [3204]" strokeweight=".5pt">
                <v:stroke endarrow="block" joinstyle="miter"/>
              </v:shape>
            </w:pict>
          </mc:Fallback>
        </mc:AlternateContent>
      </w:r>
      <w:r w:rsidR="002014A8">
        <w:rPr>
          <w:noProof/>
        </w:rPr>
        <mc:AlternateContent>
          <mc:Choice Requires="wps">
            <w:drawing>
              <wp:anchor distT="0" distB="0" distL="114300" distR="114300" simplePos="0" relativeHeight="251788288" behindDoc="0" locked="0" layoutInCell="1" allowOverlap="1" wp14:anchorId="248298B0" wp14:editId="482C3B65">
                <wp:simplePos x="0" y="0"/>
                <wp:positionH relativeFrom="column">
                  <wp:posOffset>1318236</wp:posOffset>
                </wp:positionH>
                <wp:positionV relativeFrom="paragraph">
                  <wp:posOffset>724333</wp:posOffset>
                </wp:positionV>
                <wp:extent cx="564874" cy="354201"/>
                <wp:effectExtent l="0" t="0" r="64135" b="65405"/>
                <wp:wrapNone/>
                <wp:docPr id="48" name="Straight Arrow Connector 48"/>
                <wp:cNvGraphicFramePr/>
                <a:graphic xmlns:a="http://schemas.openxmlformats.org/drawingml/2006/main">
                  <a:graphicData uri="http://schemas.microsoft.com/office/word/2010/wordprocessingShape">
                    <wps:wsp>
                      <wps:cNvCnPr/>
                      <wps:spPr>
                        <a:xfrm>
                          <a:off x="0" y="0"/>
                          <a:ext cx="564874" cy="3542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DFBF04" id="Straight Arrow Connector 48" o:spid="_x0000_s1026" type="#_x0000_t32" style="position:absolute;margin-left:103.8pt;margin-top:57.05pt;width:44.5pt;height:27.9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" strokecolor="#4472c4 [3204]" strokeweight=".5pt">
                <v:stroke endarrow="block" joinstyle="miter"/>
              </v:shape>
            </w:pict>
          </mc:Fallback>
        </mc:AlternateContent>
      </w:r>
      <w:r w:rsidR="002014A8">
        <w:rPr>
          <w:noProof/>
        </w:rPr>
        <mc:AlternateContent>
          <mc:Choice Requires="wps">
            <w:drawing>
              <wp:anchor distT="0" distB="0" distL="114300" distR="114300" simplePos="0" relativeHeight="251806720" behindDoc="0" locked="0" layoutInCell="1" allowOverlap="1" wp14:anchorId="72FEFAE0" wp14:editId="578BF1BF">
                <wp:simplePos x="0" y="0"/>
                <wp:positionH relativeFrom="column">
                  <wp:posOffset>2714222</wp:posOffset>
                </wp:positionH>
                <wp:positionV relativeFrom="paragraph">
                  <wp:posOffset>1537403</wp:posOffset>
                </wp:positionV>
                <wp:extent cx="0" cy="389413"/>
                <wp:effectExtent l="76200" t="0" r="57150" b="48895"/>
                <wp:wrapNone/>
                <wp:docPr id="69" name="Straight Arrow Connector 69"/>
                <wp:cNvGraphicFramePr/>
                <a:graphic xmlns:a="http://schemas.openxmlformats.org/drawingml/2006/main">
                  <a:graphicData uri="http://schemas.microsoft.com/office/word/2010/wordprocessingShape">
                    <wps:wsp>
                      <wps:cNvCnPr/>
                      <wps:spPr>
                        <a:xfrm>
                          <a:off x="0" y="0"/>
                          <a:ext cx="0" cy="3894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8F3F09" id="Straight Arrow Connector 69" o:spid="_x0000_s1026" type="#_x0000_t32" style="position:absolute;margin-left:213.7pt;margin-top:121.05pt;width:0;height:30.65pt;z-index:251806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" strokecolor="#4472c4 [3204]" strokeweight=".5pt">
                <v:stroke endarrow="block" joinstyle="miter"/>
              </v:shape>
            </w:pict>
          </mc:Fallback>
        </mc:AlternateContent>
      </w:r>
      <w:r w:rsidR="002014A8">
        <w:rPr>
          <w:noProof/>
        </w:rPr>
        <mc:AlternateContent>
          <mc:Choice Requires="wps">
            <w:drawing>
              <wp:anchor distT="0" distB="0" distL="114300" distR="114300" simplePos="0" relativeHeight="251804672" behindDoc="0" locked="0" layoutInCell="1" allowOverlap="1" wp14:anchorId="2556D99A" wp14:editId="0982FFE7">
                <wp:simplePos x="0" y="0"/>
                <wp:positionH relativeFrom="column">
                  <wp:posOffset>2729438</wp:posOffset>
                </wp:positionH>
                <wp:positionV relativeFrom="paragraph">
                  <wp:posOffset>4917527</wp:posOffset>
                </wp:positionV>
                <wp:extent cx="0" cy="389413"/>
                <wp:effectExtent l="76200" t="0" r="57150" b="48895"/>
                <wp:wrapNone/>
                <wp:docPr id="68" name="Straight Arrow Connector 68"/>
                <wp:cNvGraphicFramePr/>
                <a:graphic xmlns:a="http://schemas.openxmlformats.org/drawingml/2006/main">
                  <a:graphicData uri="http://schemas.microsoft.com/office/word/2010/wordprocessingShape">
                    <wps:wsp>
                      <wps:cNvCnPr/>
                      <wps:spPr>
                        <a:xfrm>
                          <a:off x="0" y="0"/>
                          <a:ext cx="0" cy="3894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E5EAC4" id="Straight Arrow Connector 68" o:spid="_x0000_s1026" type="#_x0000_t32" style="position:absolute;margin-left:214.9pt;margin-top:387.2pt;width:0;height:30.65pt;z-index:251804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" strokecolor="#4472c4 [3204]" strokeweight=".5pt">
                <v:stroke endarrow="block" joinstyle="miter"/>
              </v:shape>
            </w:pict>
          </mc:Fallback>
        </mc:AlternateContent>
      </w:r>
      <w:r w:rsidR="002014A8">
        <w:rPr>
          <w:noProof/>
        </w:rPr>
        <mc:AlternateContent>
          <mc:Choice Requires="wps">
            <w:drawing>
              <wp:anchor distT="0" distB="0" distL="114300" distR="114300" simplePos="0" relativeHeight="251802624" behindDoc="0" locked="0" layoutInCell="1" allowOverlap="1" wp14:anchorId="1A6D9973" wp14:editId="13B5EBD2">
                <wp:simplePos x="0" y="0"/>
                <wp:positionH relativeFrom="column">
                  <wp:posOffset>2723723</wp:posOffset>
                </wp:positionH>
                <wp:positionV relativeFrom="paragraph">
                  <wp:posOffset>4078613</wp:posOffset>
                </wp:positionV>
                <wp:extent cx="0" cy="389413"/>
                <wp:effectExtent l="76200" t="0" r="57150" b="48895"/>
                <wp:wrapNone/>
                <wp:docPr id="63" name="Straight Arrow Connector 63"/>
                <wp:cNvGraphicFramePr/>
                <a:graphic xmlns:a="http://schemas.openxmlformats.org/drawingml/2006/main">
                  <a:graphicData uri="http://schemas.microsoft.com/office/word/2010/wordprocessingShape">
                    <wps:wsp>
                      <wps:cNvCnPr/>
                      <wps:spPr>
                        <a:xfrm>
                          <a:off x="0" y="0"/>
                          <a:ext cx="0" cy="3894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F4F6E0" id="Straight Arrow Connector 63" o:spid="_x0000_s1026" type="#_x0000_t32" style="position:absolute;margin-left:214.45pt;margin-top:321.15pt;width:0;height:30.65pt;z-index:251802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" strokecolor="#4472c4 [3204]" strokeweight=".5pt">
                <v:stroke endarrow="block" joinstyle="miter"/>
              </v:shape>
            </w:pict>
          </mc:Fallback>
        </mc:AlternateContent>
      </w:r>
      <w:r w:rsidR="002014A8">
        <w:rPr>
          <w:noProof/>
        </w:rPr>
        <mc:AlternateContent>
          <mc:Choice Requires="wps">
            <w:drawing>
              <wp:anchor distT="0" distB="0" distL="114300" distR="114300" simplePos="0" relativeHeight="251800576" behindDoc="0" locked="0" layoutInCell="1" allowOverlap="1" wp14:anchorId="2B6818B5" wp14:editId="24EBECF6">
                <wp:simplePos x="0" y="0"/>
                <wp:positionH relativeFrom="column">
                  <wp:posOffset>2717664</wp:posOffset>
                </wp:positionH>
                <wp:positionV relativeFrom="paragraph">
                  <wp:posOffset>3231482</wp:posOffset>
                </wp:positionV>
                <wp:extent cx="0" cy="389413"/>
                <wp:effectExtent l="76200" t="0" r="57150" b="48895"/>
                <wp:wrapNone/>
                <wp:docPr id="61" name="Straight Arrow Connector 61"/>
                <wp:cNvGraphicFramePr/>
                <a:graphic xmlns:a="http://schemas.openxmlformats.org/drawingml/2006/main">
                  <a:graphicData uri="http://schemas.microsoft.com/office/word/2010/wordprocessingShape">
                    <wps:wsp>
                      <wps:cNvCnPr/>
                      <wps:spPr>
                        <a:xfrm>
                          <a:off x="0" y="0"/>
                          <a:ext cx="0" cy="3894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031D5B" id="Straight Arrow Connector 61" o:spid="_x0000_s1026" type="#_x0000_t32" style="position:absolute;margin-left:214pt;margin-top:254.45pt;width:0;height:30.65pt;z-index:251800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" strokecolor="#4472c4 [3204]" strokeweight=".5pt">
                <v:stroke endarrow="block" joinstyle="miter"/>
              </v:shape>
            </w:pict>
          </mc:Fallback>
        </mc:AlternateContent>
      </w:r>
      <w:r w:rsidR="002014A8">
        <w:rPr>
          <w:noProof/>
        </w:rPr>
        <mc:AlternateContent>
          <mc:Choice Requires="wps">
            <w:drawing>
              <wp:anchor distT="0" distB="0" distL="114300" distR="114300" simplePos="0" relativeHeight="251798528" behindDoc="0" locked="0" layoutInCell="1" allowOverlap="1" wp14:anchorId="0A65815B" wp14:editId="41FD0084">
                <wp:simplePos x="0" y="0"/>
                <wp:positionH relativeFrom="column">
                  <wp:posOffset>2715827</wp:posOffset>
                </wp:positionH>
                <wp:positionV relativeFrom="paragraph">
                  <wp:posOffset>2388714</wp:posOffset>
                </wp:positionV>
                <wp:extent cx="0" cy="389413"/>
                <wp:effectExtent l="76200" t="0" r="57150" b="48895"/>
                <wp:wrapNone/>
                <wp:docPr id="60" name="Straight Arrow Connector 60"/>
                <wp:cNvGraphicFramePr/>
                <a:graphic xmlns:a="http://schemas.openxmlformats.org/drawingml/2006/main">
                  <a:graphicData uri="http://schemas.microsoft.com/office/word/2010/wordprocessingShape">
                    <wps:wsp>
                      <wps:cNvCnPr/>
                      <wps:spPr>
                        <a:xfrm>
                          <a:off x="0" y="0"/>
                          <a:ext cx="0" cy="3894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163BCB" id="Straight Arrow Connector 60" o:spid="_x0000_s1026" type="#_x0000_t32" style="position:absolute;margin-left:213.85pt;margin-top:188.1pt;width:0;height:30.65pt;z-index:251798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" strokecolor="#4472c4 [3204]" strokeweight=".5pt">
                <v:stroke endarrow="block" joinstyle="miter"/>
              </v:shape>
            </w:pict>
          </mc:Fallback>
        </mc:AlternateContent>
      </w:r>
      <w:r w:rsidR="005E549F">
        <w:rPr>
          <w:noProof/>
        </w:rPr>
        <mc:AlternateContent>
          <mc:Choice Requires="wps">
            <w:drawing>
              <wp:anchor distT="0" distB="0" distL="114300" distR="114300" simplePos="0" relativeHeight="251785216" behindDoc="0" locked="0" layoutInCell="1" allowOverlap="1" wp14:anchorId="29506D7E" wp14:editId="768DFF11">
                <wp:simplePos x="0" y="0"/>
                <wp:positionH relativeFrom="column">
                  <wp:posOffset>1891030</wp:posOffset>
                </wp:positionH>
                <wp:positionV relativeFrom="paragraph">
                  <wp:posOffset>4469130</wp:posOffset>
                </wp:positionV>
                <wp:extent cx="1645920" cy="457200"/>
                <wp:effectExtent l="0" t="0" r="11430" b="19050"/>
                <wp:wrapNone/>
                <wp:docPr id="36" name="Flowchart: Process 36"/>
                <wp:cNvGraphicFramePr/>
                <a:graphic xmlns:a="http://schemas.openxmlformats.org/drawingml/2006/main">
                  <a:graphicData uri="http://schemas.microsoft.com/office/word/2010/wordprocessingShape">
                    <wps:wsp>
                      <wps:cNvSpPr/>
                      <wps:spPr>
                        <a:xfrm>
                          <a:off x="0" y="0"/>
                          <a:ext cx="1645920" cy="457200"/>
                        </a:xfrm>
                        <a:prstGeom prst="flowChartProcess">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088A193" w14:textId="31CF3C9D" w:rsidR="00690D6E" w:rsidRPr="00B85EC5" w:rsidRDefault="00690D6E" w:rsidP="00B85EC5">
                            <w:pPr>
                              <w:jc w:val="center"/>
                              <w:rPr>
                                <w:sz w:val="22"/>
                                <w:szCs w:val="22"/>
                              </w:rPr>
                            </w:pPr>
                            <w:r>
                              <w:rPr>
                                <w:sz w:val="22"/>
                                <w:szCs w:val="22"/>
                              </w:rPr>
                              <w:t>Resolution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506D7E" id="_x0000_t109" coordsize="21600,21600" o:spt="109" path="m,l,21600r21600,l21600,xe">
                <v:stroke joinstyle="miter"/>
                <v:path gradientshapeok="t" o:connecttype="rect"/>
              </v:shapetype>
              <v:shape id="Flowchart: Process 36" o:spid="_x0000_s1029" type="#_x0000_t109" style="position:absolute;margin-left:148.9pt;margin-top:351.9pt;width:129.6pt;height:36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" fillcolor="#c00000" strokecolor="#1f3763 [1604]" strokeweight="1pt">
                <v:textbox>
                  <w:txbxContent>
                    <w:p w14:paraId="5088A193" w14:textId="31CF3C9D" w:rsidR="00690D6E" w:rsidRPr="00B85EC5" w:rsidRDefault="00690D6E" w:rsidP="00B85EC5">
                      <w:pPr>
                        <w:jc w:val="center"/>
                        <w:rPr>
                          <w:sz w:val="22"/>
                          <w:szCs w:val="22"/>
                        </w:rPr>
                      </w:pPr>
                      <w:r>
                        <w:rPr>
                          <w:sz w:val="22"/>
                          <w:szCs w:val="22"/>
                        </w:rPr>
                        <w:t>Resolution</w:t>
                      </w:r>
                    </w:p>
                  </w:txbxContent>
                </v:textbox>
              </v:shape>
            </w:pict>
          </mc:Fallback>
        </mc:AlternateContent>
      </w:r>
      <w:r w:rsidR="005E549F">
        <w:rPr>
          <w:noProof/>
        </w:rPr>
        <mc:AlternateContent>
          <mc:Choice Requires="wps">
            <w:drawing>
              <wp:anchor distT="0" distB="0" distL="114300" distR="114300" simplePos="0" relativeHeight="251787264" behindDoc="0" locked="0" layoutInCell="1" allowOverlap="1" wp14:anchorId="19D5F2F7" wp14:editId="5558FE9D">
                <wp:simplePos x="0" y="0"/>
                <wp:positionH relativeFrom="column">
                  <wp:posOffset>1891030</wp:posOffset>
                </wp:positionH>
                <wp:positionV relativeFrom="paragraph">
                  <wp:posOffset>5316855</wp:posOffset>
                </wp:positionV>
                <wp:extent cx="1645920" cy="457200"/>
                <wp:effectExtent l="0" t="0" r="11430" b="19050"/>
                <wp:wrapNone/>
                <wp:docPr id="47" name="Flowchart: Process 47"/>
                <wp:cNvGraphicFramePr/>
                <a:graphic xmlns:a="http://schemas.openxmlformats.org/drawingml/2006/main">
                  <a:graphicData uri="http://schemas.microsoft.com/office/word/2010/wordprocessingShape">
                    <wps:wsp>
                      <wps:cNvSpPr/>
                      <wps:spPr>
                        <a:xfrm>
                          <a:off x="0" y="0"/>
                          <a:ext cx="1645920" cy="457200"/>
                        </a:xfrm>
                        <a:prstGeom prst="flowChartProcess">
                          <a:avLst/>
                        </a:prstGeom>
                        <a:solidFill>
                          <a:schemeClr val="accent5"/>
                        </a:solidFill>
                      </wps:spPr>
                      <wps:style>
                        <a:lnRef idx="2">
                          <a:schemeClr val="accent1">
                            <a:shade val="50000"/>
                          </a:schemeClr>
                        </a:lnRef>
                        <a:fillRef idx="1">
                          <a:schemeClr val="accent1"/>
                        </a:fillRef>
                        <a:effectRef idx="0">
                          <a:schemeClr val="accent1"/>
                        </a:effectRef>
                        <a:fontRef idx="minor">
                          <a:schemeClr val="lt1"/>
                        </a:fontRef>
                      </wps:style>
                      <wps:txbx>
                        <w:txbxContent>
                          <w:p w14:paraId="6AD59C32" w14:textId="6D5DCB40" w:rsidR="00690D6E" w:rsidRPr="00B85EC5" w:rsidRDefault="00690D6E" w:rsidP="00B85EC5">
                            <w:pPr>
                              <w:jc w:val="center"/>
                              <w:rPr>
                                <w:sz w:val="22"/>
                                <w:szCs w:val="22"/>
                              </w:rPr>
                            </w:pPr>
                            <w:r>
                              <w:rPr>
                                <w:sz w:val="22"/>
                                <w:szCs w:val="22"/>
                              </w:rPr>
                              <w:t>Closure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D5F2F7" id="Flowchart: Process 47" o:spid="_x0000_s1030" type="#_x0000_t109" style="position:absolute;margin-left:148.9pt;margin-top:418.65pt;width:129.6pt;height:3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" fillcolor="#5b9bd5 [3208]" strokecolor="#1f3763 [1604]" strokeweight="1pt">
                <v:textbox>
                  <w:txbxContent>
                    <w:p w14:paraId="6AD59C32" w14:textId="6D5DCB40" w:rsidR="00690D6E" w:rsidRPr="00B85EC5" w:rsidRDefault="00690D6E" w:rsidP="00B85EC5">
                      <w:pPr>
                        <w:jc w:val="center"/>
                        <w:rPr>
                          <w:sz w:val="22"/>
                          <w:szCs w:val="22"/>
                        </w:rPr>
                      </w:pPr>
                      <w:r>
                        <w:rPr>
                          <w:sz w:val="22"/>
                          <w:szCs w:val="22"/>
                        </w:rPr>
                        <w:t>Closure</w:t>
                      </w:r>
                    </w:p>
                  </w:txbxContent>
                </v:textbox>
              </v:shape>
            </w:pict>
          </mc:Fallback>
        </mc:AlternateContent>
      </w:r>
      <w:r w:rsidR="005E549F">
        <w:rPr>
          <w:noProof/>
        </w:rPr>
        <mc:AlternateContent>
          <mc:Choice Requires="wps">
            <w:drawing>
              <wp:anchor distT="0" distB="0" distL="114300" distR="114300" simplePos="0" relativeHeight="251773952" behindDoc="0" locked="0" layoutInCell="1" allowOverlap="1" wp14:anchorId="7B8071FE" wp14:editId="7B877066">
                <wp:simplePos x="0" y="0"/>
                <wp:positionH relativeFrom="column">
                  <wp:posOffset>1890395</wp:posOffset>
                </wp:positionH>
                <wp:positionV relativeFrom="paragraph">
                  <wp:posOffset>1078865</wp:posOffset>
                </wp:positionV>
                <wp:extent cx="1645920" cy="457200"/>
                <wp:effectExtent l="0" t="0" r="11430" b="19050"/>
                <wp:wrapNone/>
                <wp:docPr id="15" name="Flowchart: Process 15"/>
                <wp:cNvGraphicFramePr/>
                <a:graphic xmlns:a="http://schemas.openxmlformats.org/drawingml/2006/main">
                  <a:graphicData uri="http://schemas.microsoft.com/office/word/2010/wordprocessingShape">
                    <wps:wsp>
                      <wps:cNvSpPr/>
                      <wps:spPr>
                        <a:xfrm>
                          <a:off x="0" y="0"/>
                          <a:ext cx="1645920" cy="457200"/>
                        </a:xfrm>
                        <a:prstGeom prst="flowChartProcess">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6A4C82D" w14:textId="01ABC9C4" w:rsidR="00690D6E" w:rsidRPr="00B85EC5" w:rsidRDefault="00690D6E" w:rsidP="00B85EC5">
                            <w:pPr>
                              <w:jc w:val="center"/>
                              <w:rPr>
                                <w:sz w:val="22"/>
                                <w:szCs w:val="22"/>
                              </w:rPr>
                            </w:pPr>
                            <w:r w:rsidRPr="00B85EC5">
                              <w:rPr>
                                <w:sz w:val="22"/>
                                <w:szCs w:val="22"/>
                              </w:rPr>
                              <w:t>Registration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8071FE" id="Flowchart: Process 15" o:spid="_x0000_s1031" type="#_x0000_t109" style="position:absolute;margin-left:148.85pt;margin-top:84.95pt;width:129.6pt;height:36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" fillcolor="#8496b0 [1951]" strokecolor="#1f3763 [1604]" strokeweight="1pt">
                <v:textbox>
                  <w:txbxContent>
                    <w:p w14:paraId="66A4C82D" w14:textId="01ABC9C4" w:rsidR="00690D6E" w:rsidRPr="00B85EC5" w:rsidRDefault="00690D6E" w:rsidP="00B85EC5">
                      <w:pPr>
                        <w:jc w:val="center"/>
                        <w:rPr>
                          <w:sz w:val="22"/>
                          <w:szCs w:val="22"/>
                        </w:rPr>
                      </w:pPr>
                      <w:r w:rsidRPr="00B85EC5">
                        <w:rPr>
                          <w:sz w:val="22"/>
                          <w:szCs w:val="22"/>
                        </w:rPr>
                        <w:t>Registration</w:t>
                      </w:r>
                    </w:p>
                  </w:txbxContent>
                </v:textbox>
              </v:shape>
            </w:pict>
          </mc:Fallback>
        </mc:AlternateContent>
      </w:r>
      <w:r w:rsidR="005E549F">
        <w:rPr>
          <w:noProof/>
        </w:rPr>
        <mc:AlternateContent>
          <mc:Choice Requires="wps">
            <w:drawing>
              <wp:anchor distT="0" distB="0" distL="114300" distR="114300" simplePos="0" relativeHeight="251779072" behindDoc="0" locked="0" layoutInCell="1" allowOverlap="1" wp14:anchorId="6C4B4B03" wp14:editId="479F09DB">
                <wp:simplePos x="0" y="0"/>
                <wp:positionH relativeFrom="column">
                  <wp:posOffset>1890395</wp:posOffset>
                </wp:positionH>
                <wp:positionV relativeFrom="paragraph">
                  <wp:posOffset>1926590</wp:posOffset>
                </wp:positionV>
                <wp:extent cx="1645920" cy="457200"/>
                <wp:effectExtent l="0" t="0" r="11430" b="19050"/>
                <wp:wrapNone/>
                <wp:docPr id="29" name="Flowchart: Process 29"/>
                <wp:cNvGraphicFramePr/>
                <a:graphic xmlns:a="http://schemas.openxmlformats.org/drawingml/2006/main">
                  <a:graphicData uri="http://schemas.microsoft.com/office/word/2010/wordprocessingShape">
                    <wps:wsp>
                      <wps:cNvSpPr/>
                      <wps:spPr>
                        <a:xfrm>
                          <a:off x="0" y="0"/>
                          <a:ext cx="1645920" cy="457200"/>
                        </a:xfrm>
                        <a:prstGeom prst="flowChartProcess">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2D8047" w14:textId="25F10D79" w:rsidR="00690D6E" w:rsidRPr="00B85EC5" w:rsidRDefault="00690D6E" w:rsidP="00B85EC5">
                            <w:pPr>
                              <w:jc w:val="center"/>
                              <w:rPr>
                                <w:sz w:val="22"/>
                                <w:szCs w:val="22"/>
                              </w:rPr>
                            </w:pPr>
                            <w:r>
                              <w:rPr>
                                <w:sz w:val="22"/>
                                <w:szCs w:val="22"/>
                              </w:rPr>
                              <w:t>Categorization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4B4B03" id="Flowchart: Process 29" o:spid="_x0000_s1032" type="#_x0000_t109" style="position:absolute;margin-left:148.85pt;margin-top:151.7pt;width:129.6pt;height:3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" fillcolor="#70ad47 [3209]" strokecolor="#1f3763 [1604]" strokeweight="1pt">
                <v:textbox>
                  <w:txbxContent>
                    <w:p w14:paraId="5A2D8047" w14:textId="25F10D79" w:rsidR="00690D6E" w:rsidRPr="00B85EC5" w:rsidRDefault="00690D6E" w:rsidP="00B85EC5">
                      <w:pPr>
                        <w:jc w:val="center"/>
                        <w:rPr>
                          <w:sz w:val="22"/>
                          <w:szCs w:val="22"/>
                        </w:rPr>
                      </w:pPr>
                      <w:r>
                        <w:rPr>
                          <w:sz w:val="22"/>
                          <w:szCs w:val="22"/>
                        </w:rPr>
                        <w:t>Categorization</w:t>
                      </w:r>
                    </w:p>
                  </w:txbxContent>
                </v:textbox>
              </v:shape>
            </w:pict>
          </mc:Fallback>
        </mc:AlternateContent>
      </w:r>
      <w:r w:rsidR="005E549F">
        <w:rPr>
          <w:noProof/>
        </w:rPr>
        <mc:AlternateContent>
          <mc:Choice Requires="wps">
            <w:drawing>
              <wp:anchor distT="0" distB="0" distL="114300" distR="114300" simplePos="0" relativeHeight="251781120" behindDoc="0" locked="0" layoutInCell="1" allowOverlap="1" wp14:anchorId="11507585" wp14:editId="315907D5">
                <wp:simplePos x="0" y="0"/>
                <wp:positionH relativeFrom="column">
                  <wp:posOffset>1890395</wp:posOffset>
                </wp:positionH>
                <wp:positionV relativeFrom="paragraph">
                  <wp:posOffset>2774315</wp:posOffset>
                </wp:positionV>
                <wp:extent cx="1645920" cy="457200"/>
                <wp:effectExtent l="0" t="0" r="11430" b="19050"/>
                <wp:wrapNone/>
                <wp:docPr id="31" name="Flowchart: Process 31"/>
                <wp:cNvGraphicFramePr/>
                <a:graphic xmlns:a="http://schemas.openxmlformats.org/drawingml/2006/main">
                  <a:graphicData uri="http://schemas.microsoft.com/office/word/2010/wordprocessingShape">
                    <wps:wsp>
                      <wps:cNvSpPr/>
                      <wps:spPr>
                        <a:xfrm>
                          <a:off x="0" y="0"/>
                          <a:ext cx="1645920" cy="457200"/>
                        </a:xfrm>
                        <a:prstGeom prst="flowChartProcess">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A6C8F31" w14:textId="6CEC4578" w:rsidR="00690D6E" w:rsidRPr="00B85EC5" w:rsidRDefault="00690D6E" w:rsidP="00B85EC5">
                            <w:pPr>
                              <w:jc w:val="center"/>
                              <w:rPr>
                                <w:sz w:val="22"/>
                                <w:szCs w:val="22"/>
                              </w:rPr>
                            </w:pPr>
                            <w:r>
                              <w:rPr>
                                <w:sz w:val="22"/>
                                <w:szCs w:val="22"/>
                              </w:rPr>
                              <w:t>Assignment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07585" id="Flowchart: Process 31" o:spid="_x0000_s1033" type="#_x0000_t109" style="position:absolute;margin-left:148.85pt;margin-top:218.45pt;width:129.6pt;height:36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" fillcolor="#9cc2e5 [1944]" strokecolor="#1f3763 [1604]" strokeweight="1pt">
                <v:textbox>
                  <w:txbxContent>
                    <w:p w14:paraId="7A6C8F31" w14:textId="6CEC4578" w:rsidR="00690D6E" w:rsidRPr="00B85EC5" w:rsidRDefault="00690D6E" w:rsidP="00B85EC5">
                      <w:pPr>
                        <w:jc w:val="center"/>
                        <w:rPr>
                          <w:sz w:val="22"/>
                          <w:szCs w:val="22"/>
                        </w:rPr>
                      </w:pPr>
                      <w:r>
                        <w:rPr>
                          <w:sz w:val="22"/>
                          <w:szCs w:val="22"/>
                        </w:rPr>
                        <w:t>Assignment</w:t>
                      </w:r>
                    </w:p>
                  </w:txbxContent>
                </v:textbox>
              </v:shape>
            </w:pict>
          </mc:Fallback>
        </mc:AlternateContent>
      </w:r>
      <w:r w:rsidR="005E549F">
        <w:rPr>
          <w:noProof/>
        </w:rPr>
        <mc:AlternateContent>
          <mc:Choice Requires="wps">
            <w:drawing>
              <wp:anchor distT="0" distB="0" distL="114300" distR="114300" simplePos="0" relativeHeight="251783168" behindDoc="0" locked="0" layoutInCell="1" allowOverlap="1" wp14:anchorId="15F70BA1" wp14:editId="209F6B30">
                <wp:simplePos x="0" y="0"/>
                <wp:positionH relativeFrom="column">
                  <wp:posOffset>1891030</wp:posOffset>
                </wp:positionH>
                <wp:positionV relativeFrom="paragraph">
                  <wp:posOffset>3622040</wp:posOffset>
                </wp:positionV>
                <wp:extent cx="1645920" cy="457200"/>
                <wp:effectExtent l="0" t="0" r="11430" b="19050"/>
                <wp:wrapNone/>
                <wp:docPr id="35" name="Flowchart: Process 35"/>
                <wp:cNvGraphicFramePr/>
                <a:graphic xmlns:a="http://schemas.openxmlformats.org/drawingml/2006/main">
                  <a:graphicData uri="http://schemas.microsoft.com/office/word/2010/wordprocessingShape">
                    <wps:wsp>
                      <wps:cNvSpPr/>
                      <wps:spPr>
                        <a:xfrm>
                          <a:off x="0" y="0"/>
                          <a:ext cx="1645920" cy="457200"/>
                        </a:xfrm>
                        <a:prstGeom prst="flowChartProcess">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F0BCF36" w14:textId="536AF298" w:rsidR="00690D6E" w:rsidRPr="00B85EC5" w:rsidRDefault="00690D6E" w:rsidP="00B85EC5">
                            <w:pPr>
                              <w:jc w:val="center"/>
                              <w:rPr>
                                <w:sz w:val="22"/>
                                <w:szCs w:val="22"/>
                              </w:rPr>
                            </w:pPr>
                            <w:r>
                              <w:rPr>
                                <w:sz w:val="22"/>
                                <w:szCs w:val="22"/>
                              </w:rPr>
                              <w:t>Diagnosis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F70BA1" id="Flowchart: Process 35" o:spid="_x0000_s1034" type="#_x0000_t109" style="position:absolute;margin-left:148.9pt;margin-top:285.2pt;width:129.6pt;height:36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" fillcolor="#c45911 [2405]" strokecolor="#1f3763 [1604]" strokeweight="1pt">
                <v:textbox>
                  <w:txbxContent>
                    <w:p w14:paraId="2F0BCF36" w14:textId="536AF298" w:rsidR="00690D6E" w:rsidRPr="00B85EC5" w:rsidRDefault="00690D6E" w:rsidP="00B85EC5">
                      <w:pPr>
                        <w:jc w:val="center"/>
                        <w:rPr>
                          <w:sz w:val="22"/>
                          <w:szCs w:val="22"/>
                        </w:rPr>
                      </w:pPr>
                      <w:r>
                        <w:rPr>
                          <w:sz w:val="22"/>
                          <w:szCs w:val="22"/>
                        </w:rPr>
                        <w:t>Diagnosis</w:t>
                      </w:r>
                    </w:p>
                  </w:txbxContent>
                </v:textbox>
              </v:shape>
            </w:pict>
          </mc:Fallback>
        </mc:AlternateContent>
      </w:r>
      <w:r w:rsidR="00FC715B">
        <w:br w:type="page"/>
      </w:r>
    </w:p>
    <w:p w14:paraId="5EE68E41" w14:textId="4D034EEB" w:rsidR="005B41F7" w:rsidRPr="00930226" w:rsidRDefault="005B41F7" w:rsidP="00930226">
      <w:pPr>
        <w:pStyle w:val="Heading2"/>
      </w:pPr>
      <w:bookmarkStart w:id="3" w:name="_Toc57831107"/>
      <w:r w:rsidRPr="00930226">
        <w:lastRenderedPageBreak/>
        <w:t>Interface with other Processes</w:t>
      </w:r>
      <w:bookmarkEnd w:id="3"/>
    </w:p>
    <w:p w14:paraId="502A2C72" w14:textId="05C08830" w:rsidR="005B41F7" w:rsidRPr="000D6634" w:rsidRDefault="005B41F7" w:rsidP="005B41F7"/>
    <w:p w14:paraId="5349DB25" w14:textId="43592153" w:rsidR="005B41F7" w:rsidRPr="000D6634" w:rsidRDefault="00462E86" w:rsidP="005B41F7">
      <w:r>
        <w:rPr>
          <w:noProof/>
        </w:rPr>
        <mc:AlternateContent>
          <mc:Choice Requires="wpg">
            <w:drawing>
              <wp:anchor distT="0" distB="0" distL="114300" distR="114300" simplePos="0" relativeHeight="251693056" behindDoc="0" locked="0" layoutInCell="1" allowOverlap="1" wp14:anchorId="72A56557" wp14:editId="4ED1CF4C">
                <wp:simplePos x="0" y="0"/>
                <wp:positionH relativeFrom="margin">
                  <wp:posOffset>190831</wp:posOffset>
                </wp:positionH>
                <wp:positionV relativeFrom="paragraph">
                  <wp:posOffset>237435</wp:posOffset>
                </wp:positionV>
                <wp:extent cx="5588717" cy="3538330"/>
                <wp:effectExtent l="0" t="0" r="0" b="5080"/>
                <wp:wrapNone/>
                <wp:docPr id="28" name="Group 28"/>
                <wp:cNvGraphicFramePr/>
                <a:graphic xmlns:a="http://schemas.openxmlformats.org/drawingml/2006/main">
                  <a:graphicData uri="http://schemas.microsoft.com/office/word/2010/wordprocessingGroup">
                    <wpg:wgp>
                      <wpg:cNvGrpSpPr/>
                      <wpg:grpSpPr>
                        <a:xfrm>
                          <a:off x="0" y="0"/>
                          <a:ext cx="5588717" cy="3538330"/>
                          <a:chOff x="50607" y="752475"/>
                          <a:chExt cx="5588717" cy="3538574"/>
                        </a:xfrm>
                      </wpg:grpSpPr>
                      <wps:wsp>
                        <wps:cNvPr id="22" name="Text Box 22"/>
                        <wps:cNvSpPr txBox="1"/>
                        <wps:spPr>
                          <a:xfrm>
                            <a:off x="50607" y="1411904"/>
                            <a:ext cx="1495425" cy="366672"/>
                          </a:xfrm>
                          <a:prstGeom prst="rect">
                            <a:avLst/>
                          </a:prstGeom>
                          <a:solidFill>
                            <a:schemeClr val="lt1"/>
                          </a:solidFill>
                          <a:ln w="6350">
                            <a:noFill/>
                          </a:ln>
                        </wps:spPr>
                        <wps:txbx>
                          <w:txbxContent>
                            <w:p w14:paraId="544368CE" w14:textId="1DB4BA11" w:rsidR="00690D6E" w:rsidRPr="00FB43D7" w:rsidRDefault="00690D6E">
                              <w:pPr>
                                <w:rPr>
                                  <w:sz w:val="18"/>
                                  <w:szCs w:val="18"/>
                                </w:rPr>
                              </w:pPr>
                              <w:r>
                                <w:rPr>
                                  <w:sz w:val="18"/>
                                  <w:szCs w:val="18"/>
                                </w:rPr>
                                <w:t>Related Problems and Known Errors</w:t>
                              </w:r>
                              <w:r w:rsidRPr="00FB43D7">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7" name="Group 27"/>
                        <wpg:cNvGrpSpPr/>
                        <wpg:grpSpPr>
                          <a:xfrm>
                            <a:off x="106265" y="752475"/>
                            <a:ext cx="5533059" cy="3538574"/>
                            <a:chOff x="-55660" y="752475"/>
                            <a:chExt cx="5533059" cy="3538574"/>
                          </a:xfrm>
                        </wpg:grpSpPr>
                        <wps:wsp>
                          <wps:cNvPr id="24" name="Text Box 24"/>
                          <wps:cNvSpPr txBox="1"/>
                          <wps:spPr>
                            <a:xfrm>
                              <a:off x="3633579" y="1411883"/>
                              <a:ext cx="1843820" cy="660599"/>
                            </a:xfrm>
                            <a:prstGeom prst="rect">
                              <a:avLst/>
                            </a:prstGeom>
                            <a:solidFill>
                              <a:schemeClr val="lt1"/>
                            </a:solidFill>
                            <a:ln w="6350">
                              <a:noFill/>
                            </a:ln>
                          </wps:spPr>
                          <wps:txbx>
                            <w:txbxContent>
                              <w:p w14:paraId="073326CA" w14:textId="77777777" w:rsidR="00690D6E" w:rsidRDefault="00690D6E" w:rsidP="00886DC1">
                                <w:pPr>
                                  <w:pStyle w:val="ListParagraph"/>
                                  <w:numPr>
                                    <w:ilvl w:val="0"/>
                                    <w:numId w:val="4"/>
                                  </w:numPr>
                                  <w:ind w:left="144" w:hanging="144"/>
                                  <w:rPr>
                                    <w:sz w:val="18"/>
                                  </w:rPr>
                                </w:pPr>
                                <w:r>
                                  <w:rPr>
                                    <w:sz w:val="18"/>
                                  </w:rPr>
                                  <w:t>Use of Configuration Records</w:t>
                                </w:r>
                              </w:p>
                              <w:p w14:paraId="1B803F96" w14:textId="77777777" w:rsidR="00690D6E" w:rsidRDefault="00690D6E" w:rsidP="00886DC1">
                                <w:pPr>
                                  <w:pStyle w:val="ListParagraph"/>
                                  <w:numPr>
                                    <w:ilvl w:val="0"/>
                                    <w:numId w:val="4"/>
                                  </w:numPr>
                                  <w:ind w:left="144" w:hanging="144"/>
                                  <w:rPr>
                                    <w:sz w:val="18"/>
                                  </w:rPr>
                                </w:pPr>
                                <w:r>
                                  <w:rPr>
                                    <w:sz w:val="18"/>
                                  </w:rPr>
                                  <w:t>Configuration Anomalies</w:t>
                                </w:r>
                              </w:p>
                              <w:p w14:paraId="214C25A8" w14:textId="50748254" w:rsidR="00690D6E" w:rsidRDefault="00690D6E" w:rsidP="00886DC1">
                                <w:pPr>
                                  <w:pStyle w:val="ListParagraph"/>
                                  <w:numPr>
                                    <w:ilvl w:val="0"/>
                                    <w:numId w:val="4"/>
                                  </w:numPr>
                                  <w:ind w:left="144" w:hanging="144"/>
                                  <w:rPr>
                                    <w:sz w:val="18"/>
                                  </w:rPr>
                                </w:pPr>
                                <w:r>
                                  <w:rPr>
                                    <w:sz w:val="18"/>
                                  </w:rPr>
                                  <w:t>Potential flagging of services</w:t>
                                </w:r>
                                <w:r w:rsidRPr="00462E86">
                                  <w:rPr>
                                    <w:sz w:val="18"/>
                                  </w:rPr>
                                  <w:t xml:space="preserve"> </w:t>
                                </w:r>
                              </w:p>
                              <w:p w14:paraId="20B8B286" w14:textId="002CBA99" w:rsidR="00690D6E" w:rsidRPr="00462E86" w:rsidRDefault="00690D6E" w:rsidP="006E78A6">
                                <w:pPr>
                                  <w:ind w:left="360"/>
                                  <w:rPr>
                                    <w:sz w:val="18"/>
                                  </w:rPr>
                                </w:pPr>
                                <w:r>
                                  <w:rPr>
                                    <w:sz w:val="18"/>
                                  </w:rPr>
                                  <w:t>e.g. as ‘failed’ or equivalent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Flowchart: Predefined Process 1"/>
                          <wps:cNvSpPr/>
                          <wps:spPr>
                            <a:xfrm>
                              <a:off x="1914525" y="1952625"/>
                              <a:ext cx="1484555" cy="600075"/>
                            </a:xfrm>
                            <a:prstGeom prst="flowChartPredefinedProcess">
                              <a:avLst/>
                            </a:prstGeom>
                            <a:solidFill>
                              <a:srgbClr val="99FFCC"/>
                            </a:solidFill>
                          </wps:spPr>
                          <wps:style>
                            <a:lnRef idx="1">
                              <a:schemeClr val="accent6"/>
                            </a:lnRef>
                            <a:fillRef idx="2">
                              <a:schemeClr val="accent6"/>
                            </a:fillRef>
                            <a:effectRef idx="1">
                              <a:schemeClr val="accent6"/>
                            </a:effectRef>
                            <a:fontRef idx="minor">
                              <a:schemeClr val="dk1"/>
                            </a:fontRef>
                          </wps:style>
                          <wps:txbx>
                            <w:txbxContent>
                              <w:p w14:paraId="4E20DFD1" w14:textId="7800C364" w:rsidR="00690D6E" w:rsidRPr="00886DC1" w:rsidRDefault="00690D6E" w:rsidP="008E0699">
                                <w:pPr>
                                  <w:jc w:val="center"/>
                                  <w:rPr>
                                    <w:b/>
                                    <w:bCs/>
                                    <w:sz w:val="22"/>
                                    <w:szCs w:val="22"/>
                                  </w:rPr>
                                </w:pPr>
                                <w:r w:rsidRPr="00886DC1">
                                  <w:rPr>
                                    <w:b/>
                                    <w:bCs/>
                                    <w:sz w:val="22"/>
                                    <w:szCs w:val="22"/>
                                  </w:rPr>
                                  <w:t>Incident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Flowchart: Predefined Process 2"/>
                          <wps:cNvSpPr/>
                          <wps:spPr>
                            <a:xfrm>
                              <a:off x="0" y="752475"/>
                              <a:ext cx="1495425" cy="598805"/>
                            </a:xfrm>
                            <a:prstGeom prst="flowChartPredefinedProcess">
                              <a:avLst/>
                            </a:prstGeom>
                            <a:solidFill>
                              <a:schemeClr val="accent1">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25402B44" w14:textId="3CE60CAA" w:rsidR="00690D6E" w:rsidRPr="00886DC1" w:rsidRDefault="00690D6E" w:rsidP="00462E86">
                                <w:pPr>
                                  <w:jc w:val="center"/>
                                  <w:rPr>
                                    <w:b/>
                                    <w:bCs/>
                                    <w:sz w:val="22"/>
                                    <w:szCs w:val="22"/>
                                  </w:rPr>
                                </w:pPr>
                                <w:r w:rsidRPr="00886DC1">
                                  <w:rPr>
                                    <w:b/>
                                    <w:bCs/>
                                    <w:sz w:val="22"/>
                                    <w:szCs w:val="22"/>
                                  </w:rPr>
                                  <w:t>Problem Management</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wps:wsp>
                          <wps:cNvPr id="4" name="Flowchart: Predefined Process 4"/>
                          <wps:cNvSpPr/>
                          <wps:spPr>
                            <a:xfrm>
                              <a:off x="47625" y="3095625"/>
                              <a:ext cx="1506519" cy="599440"/>
                            </a:xfrm>
                            <a:prstGeom prst="flowChartPredefinedProcess">
                              <a:avLst/>
                            </a:prstGeom>
                            <a:solidFill>
                              <a:schemeClr val="accent2">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2166E765" w14:textId="39CE1D4F" w:rsidR="00690D6E" w:rsidRPr="00886DC1" w:rsidRDefault="00690D6E" w:rsidP="008E0699">
                                <w:pPr>
                                  <w:jc w:val="center"/>
                                  <w:rPr>
                                    <w:b/>
                                    <w:bCs/>
                                    <w:sz w:val="22"/>
                                    <w:szCs w:val="22"/>
                                  </w:rPr>
                                </w:pPr>
                                <w:r w:rsidRPr="00886DC1">
                                  <w:rPr>
                                    <w:b/>
                                    <w:bCs/>
                                    <w:sz w:val="22"/>
                                    <w:szCs w:val="22"/>
                                  </w:rPr>
                                  <w:t>Change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Flowchart: Predefined Process 5"/>
                          <wps:cNvSpPr/>
                          <wps:spPr>
                            <a:xfrm>
                              <a:off x="3724275" y="752475"/>
                              <a:ext cx="1535430" cy="598805"/>
                            </a:xfrm>
                            <a:prstGeom prst="flowChartPredefinedProcess">
                              <a:avLst/>
                            </a:prstGeom>
                            <a:solidFill>
                              <a:schemeClr val="accent1">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6F80364D" w14:textId="077B941A" w:rsidR="00690D6E" w:rsidRPr="00886DC1" w:rsidRDefault="00690D6E" w:rsidP="00462E86">
                                <w:pPr>
                                  <w:jc w:val="center"/>
                                  <w:rPr>
                                    <w:b/>
                                    <w:bCs/>
                                    <w:sz w:val="22"/>
                                    <w:szCs w:val="22"/>
                                  </w:rPr>
                                </w:pPr>
                                <w:r w:rsidRPr="00886DC1">
                                  <w:rPr>
                                    <w:b/>
                                    <w:bCs/>
                                    <w:sz w:val="22"/>
                                    <w:szCs w:val="22"/>
                                  </w:rPr>
                                  <w:t>Configuration Management</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wps:wsp>
                          <wps:cNvPr id="9" name="Flowchart: Predefined Process 9"/>
                          <wps:cNvSpPr/>
                          <wps:spPr>
                            <a:xfrm>
                              <a:off x="3790950" y="3095625"/>
                              <a:ext cx="1554480" cy="600075"/>
                            </a:xfrm>
                            <a:prstGeom prst="flowChartPredefinedProcess">
                              <a:avLst/>
                            </a:prstGeom>
                            <a:solidFill>
                              <a:schemeClr val="accent2">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6176693B" w14:textId="2F4BE477" w:rsidR="00690D6E" w:rsidRPr="00886DC1" w:rsidRDefault="00690D6E" w:rsidP="00462E86">
                                <w:pPr>
                                  <w:jc w:val="center"/>
                                  <w:rPr>
                                    <w:b/>
                                    <w:bCs/>
                                    <w:sz w:val="22"/>
                                    <w:szCs w:val="22"/>
                                  </w:rPr>
                                </w:pPr>
                                <w:r w:rsidRPr="00886DC1">
                                  <w:rPr>
                                    <w:b/>
                                    <w:bCs/>
                                    <w:sz w:val="22"/>
                                    <w:szCs w:val="22"/>
                                  </w:rPr>
                                  <w:t>Service Level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Connector: Elbow 10"/>
                          <wps:cNvCnPr/>
                          <wps:spPr>
                            <a:xfrm rot="16200000" flipV="1">
                              <a:off x="1480767" y="1110000"/>
                              <a:ext cx="847698" cy="818428"/>
                            </a:xfrm>
                            <a:prstGeom prst="bentConnector3">
                              <a:avLst>
                                <a:gd name="adj1" fmla="val 100651"/>
                              </a:avLst>
                            </a:prstGeom>
                            <a:ln w="12700">
                              <a:tailEnd type="triangle"/>
                            </a:ln>
                          </wps:spPr>
                          <wps:style>
                            <a:lnRef idx="1">
                              <a:schemeClr val="accent1"/>
                            </a:lnRef>
                            <a:fillRef idx="0">
                              <a:schemeClr val="accent1"/>
                            </a:fillRef>
                            <a:effectRef idx="0">
                              <a:schemeClr val="accent1"/>
                            </a:effectRef>
                            <a:fontRef idx="minor">
                              <a:schemeClr val="tx1"/>
                            </a:fontRef>
                          </wps:style>
                          <wps:bodyPr/>
                        </wps:wsp>
                        <wps:wsp>
                          <wps:cNvPr id="11" name="Connector: Elbow 11"/>
                          <wps:cNvCnPr/>
                          <wps:spPr>
                            <a:xfrm rot="5400000" flipH="1" flipV="1">
                              <a:off x="2906891" y="1154310"/>
                              <a:ext cx="857223" cy="739332"/>
                            </a:xfrm>
                            <a:prstGeom prst="bentConnector3">
                              <a:avLst>
                                <a:gd name="adj1" fmla="val 100086"/>
                              </a:avLst>
                            </a:prstGeom>
                            <a:ln w="12700">
                              <a:tailEnd type="triangle"/>
                            </a:ln>
                          </wps:spPr>
                          <wps:style>
                            <a:lnRef idx="1">
                              <a:schemeClr val="accent1"/>
                            </a:lnRef>
                            <a:fillRef idx="0">
                              <a:schemeClr val="accent1"/>
                            </a:fillRef>
                            <a:effectRef idx="0">
                              <a:schemeClr val="accent1"/>
                            </a:effectRef>
                            <a:fontRef idx="minor">
                              <a:schemeClr val="tx1"/>
                            </a:fontRef>
                          </wps:style>
                          <wps:bodyPr/>
                        </wps:wsp>
                        <wps:wsp>
                          <wps:cNvPr id="12" name="Connector: Elbow 12"/>
                          <wps:cNvCnPr>
                            <a:stCxn id="1" idx="3"/>
                            <a:endCxn id="9" idx="0"/>
                          </wps:cNvCnPr>
                          <wps:spPr>
                            <a:xfrm>
                              <a:off x="3399047" y="2252616"/>
                              <a:ext cx="1169100" cy="842935"/>
                            </a:xfrm>
                            <a:prstGeom prst="bentConnector2">
                              <a:avLst/>
                            </a:prstGeom>
                            <a:ln w="12700">
                              <a:tailEnd type="triangle"/>
                            </a:ln>
                          </wps:spPr>
                          <wps:style>
                            <a:lnRef idx="1">
                              <a:schemeClr val="accent1"/>
                            </a:lnRef>
                            <a:fillRef idx="0">
                              <a:schemeClr val="accent1"/>
                            </a:fillRef>
                            <a:effectRef idx="0">
                              <a:schemeClr val="accent1"/>
                            </a:effectRef>
                            <a:fontRef idx="minor">
                              <a:schemeClr val="tx1"/>
                            </a:fontRef>
                          </wps:style>
                          <wps:bodyPr/>
                        </wps:wsp>
                        <wps:wsp>
                          <wps:cNvPr id="13" name="Connector: Elbow 13"/>
                          <wps:cNvCnPr>
                            <a:stCxn id="1" idx="1"/>
                            <a:endCxn id="4" idx="0"/>
                          </wps:cNvCnPr>
                          <wps:spPr>
                            <a:xfrm rot="10800000" flipV="1">
                              <a:off x="800878" y="2252615"/>
                              <a:ext cx="1113629" cy="842935"/>
                            </a:xfrm>
                            <a:prstGeom prst="bentConnector2">
                              <a:avLst/>
                            </a:prstGeom>
                            <a:ln w="12700">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 name="Text Box 20"/>
                          <wps:cNvSpPr txBox="1"/>
                          <wps:spPr>
                            <a:xfrm>
                              <a:off x="3704805" y="3742768"/>
                              <a:ext cx="1661438" cy="540327"/>
                            </a:xfrm>
                            <a:prstGeom prst="rect">
                              <a:avLst/>
                            </a:prstGeom>
                            <a:solidFill>
                              <a:schemeClr val="lt1"/>
                            </a:solidFill>
                            <a:ln w="6350">
                              <a:noFill/>
                            </a:ln>
                          </wps:spPr>
                          <wps:txbx>
                            <w:txbxContent>
                              <w:p w14:paraId="166BAA2F" w14:textId="1A364FE4" w:rsidR="00690D6E" w:rsidRPr="00FB43D7" w:rsidRDefault="00690D6E">
                                <w:pPr>
                                  <w:rPr>
                                    <w:sz w:val="18"/>
                                    <w:szCs w:val="18"/>
                                  </w:rPr>
                                </w:pPr>
                                <w:r>
                                  <w:rPr>
                                    <w:sz w:val="18"/>
                                    <w:szCs w:val="18"/>
                                  </w:rPr>
                                  <w:t>Incident</w:t>
                                </w:r>
                                <w:r w:rsidRPr="00FB43D7">
                                  <w:rPr>
                                    <w:sz w:val="18"/>
                                    <w:szCs w:val="18"/>
                                  </w:rPr>
                                  <w:t xml:space="preserve"> management</w:t>
                                </w:r>
                                <w:r>
                                  <w:rPr>
                                    <w:sz w:val="18"/>
                                    <w:szCs w:val="18"/>
                                  </w:rPr>
                                  <w:t xml:space="preserve"> information regarding breaches of services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55660" y="3749052"/>
                              <a:ext cx="2097400" cy="541997"/>
                            </a:xfrm>
                            <a:prstGeom prst="rect">
                              <a:avLst/>
                            </a:prstGeom>
                            <a:solidFill>
                              <a:schemeClr val="lt1"/>
                            </a:solidFill>
                            <a:ln w="6350">
                              <a:noFill/>
                            </a:ln>
                          </wps:spPr>
                          <wps:txbx>
                            <w:txbxContent>
                              <w:p w14:paraId="798BE817" w14:textId="77777777" w:rsidR="00690D6E" w:rsidRDefault="00690D6E" w:rsidP="00886DC1">
                                <w:pPr>
                                  <w:rPr>
                                    <w:sz w:val="18"/>
                                    <w:szCs w:val="18"/>
                                  </w:rPr>
                                </w:pPr>
                                <w:r>
                                  <w:rPr>
                                    <w:sz w:val="18"/>
                                    <w:szCs w:val="18"/>
                                  </w:rPr>
                                  <w:t xml:space="preserve">Details of probable changes to </w:t>
                                </w:r>
                              </w:p>
                              <w:p w14:paraId="56A53229" w14:textId="77777777" w:rsidR="00690D6E" w:rsidRDefault="00690D6E" w:rsidP="00886DC1">
                                <w:pPr>
                                  <w:rPr>
                                    <w:sz w:val="18"/>
                                    <w:szCs w:val="18"/>
                                  </w:rPr>
                                </w:pPr>
                                <w:r>
                                  <w:rPr>
                                    <w:sz w:val="18"/>
                                    <w:szCs w:val="18"/>
                                  </w:rPr>
                                  <w:t xml:space="preserve">resolve particular Incidents </w:t>
                                </w:r>
                              </w:p>
                              <w:p w14:paraId="55AA33B8" w14:textId="3A57D578" w:rsidR="00690D6E" w:rsidRPr="00FB43D7" w:rsidRDefault="00690D6E" w:rsidP="00886DC1">
                                <w:pPr>
                                  <w:rPr>
                                    <w:sz w:val="18"/>
                                    <w:szCs w:val="18"/>
                                  </w:rPr>
                                </w:pPr>
                                <w:r>
                                  <w:rPr>
                                    <w:sz w:val="18"/>
                                    <w:szCs w:val="18"/>
                                  </w:rPr>
                                  <w:t>and Problems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2A56557" id="Group 28" o:spid="_x0000_s1035" style="position:absolute;margin-left:15.05pt;margin-top:18.7pt;width:440.05pt;height:278.6pt;z-index:251693056;mso-position-horizontal-relative:margin;mso-width-relative:margin;mso-height-relative:margin" coordorigin="506,7524" coordsize="55887,35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">
                <v:shapetype id="_x0000_t202" coordsize="21600,21600" o:spt="202" path="m,l,21600r21600,l21600,xe">
                  <v:stroke joinstyle="miter"/>
                  <v:path gradientshapeok="t" o:connecttype="rect"/>
                </v:shapetype>
                <v:shape id="Text Box 22" o:spid="_x0000_s1036" type="#_x0000_t202" style="position:absolute;left:506;top:14119;width:14954;height:3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" fillcolor="white [3201]" stroked="f" strokeweight=".5pt">
                  <v:textbox>
                    <w:txbxContent>
                      <w:p w14:paraId="544368CE" w14:textId="1DB4BA11" w:rsidR="00690D6E" w:rsidRPr="00FB43D7" w:rsidRDefault="00690D6E">
                        <w:pPr>
                          <w:rPr>
                            <w:sz w:val="18"/>
                            <w:szCs w:val="18"/>
                          </w:rPr>
                        </w:pPr>
                        <w:r>
                          <w:rPr>
                            <w:sz w:val="18"/>
                            <w:szCs w:val="18"/>
                          </w:rPr>
                          <w:t>Related Problems and Known Errors</w:t>
                        </w:r>
                        <w:r w:rsidRPr="00FB43D7">
                          <w:rPr>
                            <w:sz w:val="18"/>
                            <w:szCs w:val="18"/>
                          </w:rPr>
                          <w:t xml:space="preserve"> </w:t>
                        </w:r>
                      </w:p>
                    </w:txbxContent>
                  </v:textbox>
                </v:shape>
                <v:group id="Group 27" o:spid="_x0000_s1037" style="position:absolute;left:1062;top:7524;width:55331;height:35386" coordorigin="-556,7524" coordsize="55330,3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Text Box 24" o:spid="_x0000_s1038" type="#_x0000_t202" style="position:absolute;left:36335;top:14118;width:18438;height:6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073326CA" w14:textId="77777777" w:rsidR="00690D6E" w:rsidRDefault="00690D6E" w:rsidP="00886DC1">
                          <w:pPr>
                            <w:pStyle w:val="ListParagraph"/>
                            <w:numPr>
                              <w:ilvl w:val="0"/>
                              <w:numId w:val="4"/>
                            </w:numPr>
                            <w:ind w:left="144" w:hanging="144"/>
                            <w:rPr>
                              <w:sz w:val="18"/>
                            </w:rPr>
                          </w:pPr>
                          <w:r>
                            <w:rPr>
                              <w:sz w:val="18"/>
                            </w:rPr>
                            <w:t>Use of Configuration Records</w:t>
                          </w:r>
                        </w:p>
                        <w:p w14:paraId="1B803F96" w14:textId="77777777" w:rsidR="00690D6E" w:rsidRDefault="00690D6E" w:rsidP="00886DC1">
                          <w:pPr>
                            <w:pStyle w:val="ListParagraph"/>
                            <w:numPr>
                              <w:ilvl w:val="0"/>
                              <w:numId w:val="4"/>
                            </w:numPr>
                            <w:ind w:left="144" w:hanging="144"/>
                            <w:rPr>
                              <w:sz w:val="18"/>
                            </w:rPr>
                          </w:pPr>
                          <w:r>
                            <w:rPr>
                              <w:sz w:val="18"/>
                            </w:rPr>
                            <w:t>Configuration Anomalies</w:t>
                          </w:r>
                        </w:p>
                        <w:p w14:paraId="214C25A8" w14:textId="50748254" w:rsidR="00690D6E" w:rsidRDefault="00690D6E" w:rsidP="00886DC1">
                          <w:pPr>
                            <w:pStyle w:val="ListParagraph"/>
                            <w:numPr>
                              <w:ilvl w:val="0"/>
                              <w:numId w:val="4"/>
                            </w:numPr>
                            <w:ind w:left="144" w:hanging="144"/>
                            <w:rPr>
                              <w:sz w:val="18"/>
                            </w:rPr>
                          </w:pPr>
                          <w:r>
                            <w:rPr>
                              <w:sz w:val="18"/>
                            </w:rPr>
                            <w:t>Potential flagging of services</w:t>
                          </w:r>
                          <w:r w:rsidRPr="00462E86">
                            <w:rPr>
                              <w:sz w:val="18"/>
                            </w:rPr>
                            <w:t xml:space="preserve"> </w:t>
                          </w:r>
                        </w:p>
                        <w:p w14:paraId="20B8B286" w14:textId="002CBA99" w:rsidR="00690D6E" w:rsidRPr="00462E86" w:rsidRDefault="00690D6E" w:rsidP="006E78A6">
                          <w:pPr>
                            <w:ind w:left="360"/>
                            <w:rPr>
                              <w:sz w:val="18"/>
                            </w:rPr>
                          </w:pPr>
                          <w:r>
                            <w:rPr>
                              <w:sz w:val="18"/>
                            </w:rPr>
                            <w:t>e.g. as ‘failed’ or equivalent</w:t>
                          </w:r>
                        </w:p>
                      </w:txbxContent>
                    </v:textbox>
                  </v:shape>
                  <v:shapetype id="_x0000_t112" coordsize="21600,21600" o:spt="112" path="m,l,21600r21600,l21600,xem2610,nfl2610,21600em18990,nfl18990,21600e">
                    <v:stroke joinstyle="miter"/>
                    <v:path o:extrusionok="f" gradientshapeok="t" o:connecttype="rect" textboxrect="2610,0,18990,21600"/>
                  </v:shapetype>
                  <v:shape id="Flowchart: Predefined Process 1" o:spid="_x0000_s1039" type="#_x0000_t112" style="position:absolute;left:19145;top:19526;width:14845;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" fillcolor="#9fc" strokecolor="#70ad47 [3209]" strokeweight=".5pt">
                    <v:textbox>
                      <w:txbxContent>
                        <w:p w14:paraId="4E20DFD1" w14:textId="7800C364" w:rsidR="00690D6E" w:rsidRPr="00886DC1" w:rsidRDefault="00690D6E" w:rsidP="008E0699">
                          <w:pPr>
                            <w:jc w:val="center"/>
                            <w:rPr>
                              <w:b/>
                              <w:bCs/>
                              <w:sz w:val="22"/>
                              <w:szCs w:val="22"/>
                            </w:rPr>
                          </w:pPr>
                          <w:r w:rsidRPr="00886DC1">
                            <w:rPr>
                              <w:b/>
                              <w:bCs/>
                              <w:sz w:val="22"/>
                              <w:szCs w:val="22"/>
                            </w:rPr>
                            <w:t>Incident Management</w:t>
                          </w:r>
                        </w:p>
                      </w:txbxContent>
                    </v:textbox>
                  </v:shape>
                  <v:shape id="Flowchart: Predefined Process 2" o:spid="_x0000_s1040" type="#_x0000_t112" style="position:absolute;top:7524;width:14954;height:5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" fillcolor="#b4c6e7 [1300]" strokecolor="black [3200]" strokeweight="1pt">
                    <v:textbox inset="3.6pt,,3.6pt">
                      <w:txbxContent>
                        <w:p w14:paraId="25402B44" w14:textId="3CE60CAA" w:rsidR="00690D6E" w:rsidRPr="00886DC1" w:rsidRDefault="00690D6E" w:rsidP="00462E86">
                          <w:pPr>
                            <w:jc w:val="center"/>
                            <w:rPr>
                              <w:b/>
                              <w:bCs/>
                              <w:sz w:val="22"/>
                              <w:szCs w:val="22"/>
                            </w:rPr>
                          </w:pPr>
                          <w:r w:rsidRPr="00886DC1">
                            <w:rPr>
                              <w:b/>
                              <w:bCs/>
                              <w:sz w:val="22"/>
                              <w:szCs w:val="22"/>
                            </w:rPr>
                            <w:t>Problem Management</w:t>
                          </w:r>
                        </w:p>
                      </w:txbxContent>
                    </v:textbox>
                  </v:shape>
                  <v:shape id="Flowchart: Predefined Process 4" o:spid="_x0000_s1041" type="#_x0000_t112" style="position:absolute;left:476;top:30956;width:15065;height:5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" fillcolor="#f7caac [1301]" strokecolor="black [3200]" strokeweight="1pt">
                    <v:textbox>
                      <w:txbxContent>
                        <w:p w14:paraId="2166E765" w14:textId="39CE1D4F" w:rsidR="00690D6E" w:rsidRPr="00886DC1" w:rsidRDefault="00690D6E" w:rsidP="008E0699">
                          <w:pPr>
                            <w:jc w:val="center"/>
                            <w:rPr>
                              <w:b/>
                              <w:bCs/>
                              <w:sz w:val="22"/>
                              <w:szCs w:val="22"/>
                            </w:rPr>
                          </w:pPr>
                          <w:r w:rsidRPr="00886DC1">
                            <w:rPr>
                              <w:b/>
                              <w:bCs/>
                              <w:sz w:val="22"/>
                              <w:szCs w:val="22"/>
                            </w:rPr>
                            <w:t>Change Management</w:t>
                          </w:r>
                        </w:p>
                      </w:txbxContent>
                    </v:textbox>
                  </v:shape>
                  <v:shape id="Flowchart: Predefined Process 5" o:spid="_x0000_s1042" type="#_x0000_t112" style="position:absolute;left:37242;top:7524;width:15355;height:5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" fillcolor="#b4c6e7 [1300]" strokecolor="black [3200]" strokeweight="1pt">
                    <v:textbox inset="3.6pt,,3.6pt">
                      <w:txbxContent>
                        <w:p w14:paraId="6F80364D" w14:textId="077B941A" w:rsidR="00690D6E" w:rsidRPr="00886DC1" w:rsidRDefault="00690D6E" w:rsidP="00462E86">
                          <w:pPr>
                            <w:jc w:val="center"/>
                            <w:rPr>
                              <w:b/>
                              <w:bCs/>
                              <w:sz w:val="22"/>
                              <w:szCs w:val="22"/>
                            </w:rPr>
                          </w:pPr>
                          <w:r w:rsidRPr="00886DC1">
                            <w:rPr>
                              <w:b/>
                              <w:bCs/>
                              <w:sz w:val="22"/>
                              <w:szCs w:val="22"/>
                            </w:rPr>
                            <w:t>Configuration Management</w:t>
                          </w:r>
                        </w:p>
                      </w:txbxContent>
                    </v:textbox>
                  </v:shape>
                  <v:shape id="Flowchart: Predefined Process 9" o:spid="_x0000_s1043" type="#_x0000_t112" style="position:absolute;left:37909;top:30956;width:15545;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" fillcolor="#f7caac [1301]" strokecolor="black [3200]" strokeweight="1pt">
                    <v:textbox>
                      <w:txbxContent>
                        <w:p w14:paraId="6176693B" w14:textId="2F4BE477" w:rsidR="00690D6E" w:rsidRPr="00886DC1" w:rsidRDefault="00690D6E" w:rsidP="00462E86">
                          <w:pPr>
                            <w:jc w:val="center"/>
                            <w:rPr>
                              <w:b/>
                              <w:bCs/>
                              <w:sz w:val="22"/>
                              <w:szCs w:val="22"/>
                            </w:rPr>
                          </w:pPr>
                          <w:r w:rsidRPr="00886DC1">
                            <w:rPr>
                              <w:b/>
                              <w:bCs/>
                              <w:sz w:val="22"/>
                              <w:szCs w:val="22"/>
                            </w:rPr>
                            <w:t>Service Level Management</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 o:spid="_x0000_s1044" type="#_x0000_t34" style="position:absolute;left:14807;top:11100;width:8477;height:8184;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" adj="21741" strokecolor="#4472c4 [3204]" strokeweight="1pt">
                    <v:stroke endarrow="block"/>
                  </v:shape>
                  <v:shape id="Connector: Elbow 11" o:spid="_x0000_s1045" type="#_x0000_t34" style="position:absolute;left:29069;top:11542;width:8572;height:739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" adj="21619" strokecolor="#4472c4 [3204]" strokeweight="1pt">
                    <v:stroke endarrow="block"/>
                  </v:shape>
                  <v:shapetype id="_x0000_t33" coordsize="21600,21600" o:spt="33" o:oned="t" path="m,l21600,r,21600e" filled="f">
                    <v:stroke joinstyle="miter"/>
                    <v:path arrowok="t" fillok="f" o:connecttype="none"/>
                    <o:lock v:ext="edit" shapetype="t"/>
                  </v:shapetype>
                  <v:shape id="Connector: Elbow 12" o:spid="_x0000_s1046" type="#_x0000_t33" style="position:absolute;left:33990;top:22526;width:11691;height:84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" strokecolor="#4472c4 [3204]" strokeweight="1pt">
                    <v:stroke endarrow="block"/>
                  </v:shape>
                  <v:shape id="Connector: Elbow 13" o:spid="_x0000_s1047" type="#_x0000_t33" style="position:absolute;left:8008;top:22526;width:11137;height:8429;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" strokecolor="#4472c4 [3204]" strokeweight="1pt">
                    <v:stroke startarrow="block" endarrow="block"/>
                  </v:shape>
                  <v:shape id="Text Box 20" o:spid="_x0000_s1048" type="#_x0000_t202" style="position:absolute;left:37048;top:37427;width:16614;height:5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" fillcolor="white [3201]" stroked="f" strokeweight=".5pt">
                    <v:textbox>
                      <w:txbxContent>
                        <w:p w14:paraId="166BAA2F" w14:textId="1A364FE4" w:rsidR="00690D6E" w:rsidRPr="00FB43D7" w:rsidRDefault="00690D6E">
                          <w:pPr>
                            <w:rPr>
                              <w:sz w:val="18"/>
                              <w:szCs w:val="18"/>
                            </w:rPr>
                          </w:pPr>
                          <w:r>
                            <w:rPr>
                              <w:sz w:val="18"/>
                              <w:szCs w:val="18"/>
                            </w:rPr>
                            <w:t>Incident</w:t>
                          </w:r>
                          <w:r w:rsidRPr="00FB43D7">
                            <w:rPr>
                              <w:sz w:val="18"/>
                              <w:szCs w:val="18"/>
                            </w:rPr>
                            <w:t xml:space="preserve"> management</w:t>
                          </w:r>
                          <w:r>
                            <w:rPr>
                              <w:sz w:val="18"/>
                              <w:szCs w:val="18"/>
                            </w:rPr>
                            <w:t xml:space="preserve"> information regarding breaches of services </w:t>
                          </w:r>
                        </w:p>
                      </w:txbxContent>
                    </v:textbox>
                  </v:shape>
                  <v:shape id="Text Box 21" o:spid="_x0000_s1049" type="#_x0000_t202" style="position:absolute;left:-556;top:37490;width:20973;height:5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" fillcolor="white [3201]" stroked="f" strokeweight=".5pt">
                    <v:textbox>
                      <w:txbxContent>
                        <w:p w14:paraId="798BE817" w14:textId="77777777" w:rsidR="00690D6E" w:rsidRDefault="00690D6E" w:rsidP="00886DC1">
                          <w:pPr>
                            <w:rPr>
                              <w:sz w:val="18"/>
                              <w:szCs w:val="18"/>
                            </w:rPr>
                          </w:pPr>
                          <w:r>
                            <w:rPr>
                              <w:sz w:val="18"/>
                              <w:szCs w:val="18"/>
                            </w:rPr>
                            <w:t xml:space="preserve">Details of probable changes to </w:t>
                          </w:r>
                        </w:p>
                        <w:p w14:paraId="56A53229" w14:textId="77777777" w:rsidR="00690D6E" w:rsidRDefault="00690D6E" w:rsidP="00886DC1">
                          <w:pPr>
                            <w:rPr>
                              <w:sz w:val="18"/>
                              <w:szCs w:val="18"/>
                            </w:rPr>
                          </w:pPr>
                          <w:r>
                            <w:rPr>
                              <w:sz w:val="18"/>
                              <w:szCs w:val="18"/>
                            </w:rPr>
                            <w:t xml:space="preserve">resolve particular Incidents </w:t>
                          </w:r>
                        </w:p>
                        <w:p w14:paraId="55AA33B8" w14:textId="3A57D578" w:rsidR="00690D6E" w:rsidRPr="00FB43D7" w:rsidRDefault="00690D6E" w:rsidP="00886DC1">
                          <w:pPr>
                            <w:rPr>
                              <w:sz w:val="18"/>
                              <w:szCs w:val="18"/>
                            </w:rPr>
                          </w:pPr>
                          <w:r>
                            <w:rPr>
                              <w:sz w:val="18"/>
                              <w:szCs w:val="18"/>
                            </w:rPr>
                            <w:t>and Problems</w:t>
                          </w:r>
                        </w:p>
                      </w:txbxContent>
                    </v:textbox>
                  </v:shape>
                </v:group>
                <w10:wrap anchorx="margin"/>
              </v:group>
            </w:pict>
          </mc:Fallback>
        </mc:AlternateContent>
      </w:r>
    </w:p>
    <w:p w14:paraId="7CB1F495" w14:textId="5F327842" w:rsidR="00DB26E9" w:rsidRDefault="00DB26E9" w:rsidP="00FC715B">
      <w:pPr>
        <w:pStyle w:val="BodyText05"/>
      </w:pPr>
    </w:p>
    <w:p w14:paraId="07D3E2C5" w14:textId="5E24F4BC" w:rsidR="00DB26E9" w:rsidRDefault="00DB26E9" w:rsidP="00FC715B">
      <w:pPr>
        <w:pStyle w:val="BodyText05"/>
      </w:pPr>
    </w:p>
    <w:p w14:paraId="6D20550A" w14:textId="77777777" w:rsidR="00DB26E9" w:rsidRDefault="00DB26E9" w:rsidP="00FC715B">
      <w:pPr>
        <w:pStyle w:val="BodyText05"/>
      </w:pPr>
    </w:p>
    <w:p w14:paraId="0BF93FBD" w14:textId="35F4A78B" w:rsidR="00DB26E9" w:rsidRDefault="00DB26E9" w:rsidP="00FC715B">
      <w:pPr>
        <w:pStyle w:val="BodyText05"/>
      </w:pPr>
    </w:p>
    <w:p w14:paraId="7E06B35F" w14:textId="3DDA4984" w:rsidR="00DB26E9" w:rsidRDefault="00DB26E9" w:rsidP="00FC715B">
      <w:pPr>
        <w:pStyle w:val="BodyText05"/>
      </w:pPr>
    </w:p>
    <w:p w14:paraId="6FDD668E" w14:textId="1952B36D" w:rsidR="00DB26E9" w:rsidRDefault="00DB26E9" w:rsidP="00FC715B">
      <w:pPr>
        <w:pStyle w:val="BodyText05"/>
      </w:pPr>
    </w:p>
    <w:p w14:paraId="6DCAF4E4" w14:textId="33B50F39" w:rsidR="00DB26E9" w:rsidRDefault="00DB26E9" w:rsidP="00FC715B">
      <w:pPr>
        <w:pStyle w:val="BodyText05"/>
      </w:pPr>
    </w:p>
    <w:p w14:paraId="11BCDB7B" w14:textId="32246A59" w:rsidR="00DB26E9" w:rsidRDefault="00DB26E9" w:rsidP="00FC715B">
      <w:pPr>
        <w:pStyle w:val="BodyText05"/>
      </w:pPr>
    </w:p>
    <w:p w14:paraId="571444A8" w14:textId="6882AA1A" w:rsidR="00DB26E9" w:rsidRDefault="00DB26E9" w:rsidP="00FC715B">
      <w:pPr>
        <w:pStyle w:val="BodyText05"/>
      </w:pPr>
    </w:p>
    <w:p w14:paraId="2FCE99DD" w14:textId="563EDA33" w:rsidR="00DB26E9" w:rsidRDefault="00DB26E9" w:rsidP="00FC715B">
      <w:pPr>
        <w:pStyle w:val="BodyText05"/>
      </w:pPr>
    </w:p>
    <w:p w14:paraId="02FC8A9B" w14:textId="5BDC4128" w:rsidR="00DB26E9" w:rsidRDefault="00DB26E9" w:rsidP="00FC715B">
      <w:pPr>
        <w:pStyle w:val="BodyText05"/>
      </w:pPr>
    </w:p>
    <w:p w14:paraId="0BB8CD66" w14:textId="579F4640" w:rsidR="00DB26E9" w:rsidRDefault="00DB26E9" w:rsidP="00FC715B">
      <w:pPr>
        <w:pStyle w:val="BodyText05"/>
      </w:pPr>
    </w:p>
    <w:p w14:paraId="57C6F23E" w14:textId="0750B002" w:rsidR="00DB26E9" w:rsidRDefault="00DB26E9" w:rsidP="00FC715B">
      <w:pPr>
        <w:pStyle w:val="BodyText05"/>
      </w:pPr>
    </w:p>
    <w:p w14:paraId="16AC2854" w14:textId="66C023A0" w:rsidR="00DB26E9" w:rsidRDefault="00DB26E9" w:rsidP="00FC715B">
      <w:pPr>
        <w:pStyle w:val="BodyText05"/>
      </w:pPr>
    </w:p>
    <w:p w14:paraId="047980EE" w14:textId="77777777" w:rsidR="006D02C3" w:rsidRDefault="006D02C3" w:rsidP="005B41F7"/>
    <w:p w14:paraId="609E500C" w14:textId="77777777" w:rsidR="006D02C3" w:rsidRDefault="006D02C3" w:rsidP="005B41F7"/>
    <w:p w14:paraId="24E02530" w14:textId="4453DEFC" w:rsidR="005B41F7" w:rsidRPr="000D6634" w:rsidRDefault="00886DC1" w:rsidP="005B41F7">
      <w:r w:rsidRPr="00886DC1">
        <w:t>The Incident management process interfaces with various other Service management processes as shown in the diagram above. This diagram depicts how Incident Management is operated and the interfaces associated with it.</w:t>
      </w:r>
    </w:p>
    <w:p w14:paraId="3C59B3E3" w14:textId="77777777" w:rsidR="00FC715B" w:rsidRDefault="00FC715B">
      <w:pPr>
        <w:rPr>
          <w:rFonts w:eastAsiaTheme="majorEastAsia" w:cstheme="majorBidi"/>
          <w:b/>
          <w:sz w:val="22"/>
          <w:szCs w:val="29"/>
        </w:rPr>
      </w:pPr>
      <w:r>
        <w:br w:type="page"/>
      </w:r>
    </w:p>
    <w:p w14:paraId="19146B37" w14:textId="0BA6E969" w:rsidR="005B41F7" w:rsidRDefault="006D02C3" w:rsidP="005B41F7">
      <w:pPr>
        <w:pStyle w:val="Heading1"/>
      </w:pPr>
      <w:bookmarkStart w:id="4" w:name="_Toc57831108"/>
      <w:r>
        <w:lastRenderedPageBreak/>
        <w:t>Incident</w:t>
      </w:r>
      <w:r w:rsidR="005B41F7" w:rsidRPr="000D6634">
        <w:t xml:space="preserve"> Management Process</w:t>
      </w:r>
      <w:bookmarkEnd w:id="4"/>
    </w:p>
    <w:p w14:paraId="58582AAA" w14:textId="77777777" w:rsidR="00FC715B" w:rsidRPr="00FC715B" w:rsidRDefault="00FC715B" w:rsidP="00FC715B"/>
    <w:p w14:paraId="3F61D627" w14:textId="6782F722" w:rsidR="005B41F7" w:rsidRPr="000D6634" w:rsidRDefault="006D02C3" w:rsidP="00FC715B">
      <w:pPr>
        <w:pStyle w:val="Heading2"/>
      </w:pPr>
      <w:bookmarkStart w:id="5" w:name="_Toc57831109"/>
      <w:r>
        <w:t>Incident</w:t>
      </w:r>
      <w:r w:rsidR="005B41F7" w:rsidRPr="000D6634">
        <w:t xml:space="preserve"> Management Process flow</w:t>
      </w:r>
      <w:bookmarkEnd w:id="5"/>
    </w:p>
    <w:p w14:paraId="727E01EC" w14:textId="3DED10B4" w:rsidR="005B41F7" w:rsidRPr="000D6634" w:rsidRDefault="005B41F7" w:rsidP="00FC715B">
      <w:pPr>
        <w:pStyle w:val="BodyText05"/>
      </w:pPr>
      <w:r w:rsidRPr="000D6634">
        <w:t xml:space="preserve">In practical IT environment, </w:t>
      </w:r>
      <w:r w:rsidR="006D02C3">
        <w:t>incident</w:t>
      </w:r>
      <w:r w:rsidRPr="000D6634">
        <w:t xml:space="preserve"> management operations would generally be executed as per the below diagram:</w:t>
      </w:r>
    </w:p>
    <w:p w14:paraId="6E436713" w14:textId="746FB577" w:rsidR="005B41F7" w:rsidRPr="000D6634" w:rsidRDefault="005B41F7" w:rsidP="005B41F7"/>
    <w:p w14:paraId="6F3E9F0C" w14:textId="7C918E56" w:rsidR="00521AF1" w:rsidRDefault="003E0F08" w:rsidP="005B41F7">
      <w:pPr>
        <w:jc w:val="center"/>
        <w:rPr>
          <w:rFonts w:cs="Calibri"/>
        </w:rPr>
      </w:pPr>
      <w:r>
        <w:rPr>
          <w:rFonts w:cs="Calibri"/>
          <w:noProof/>
        </w:rPr>
        <mc:AlternateContent>
          <mc:Choice Requires="wps">
            <w:drawing>
              <wp:anchor distT="0" distB="0" distL="114300" distR="114300" simplePos="0" relativeHeight="251862016" behindDoc="0" locked="0" layoutInCell="1" allowOverlap="1" wp14:anchorId="21A9F54A" wp14:editId="0E698433">
                <wp:simplePos x="0" y="0"/>
                <wp:positionH relativeFrom="column">
                  <wp:posOffset>2303991</wp:posOffset>
                </wp:positionH>
                <wp:positionV relativeFrom="paragraph">
                  <wp:posOffset>6605</wp:posOffset>
                </wp:positionV>
                <wp:extent cx="379932" cy="2173461"/>
                <wp:effectExtent l="74930" t="1270" r="38100" b="57150"/>
                <wp:wrapNone/>
                <wp:docPr id="113" name="Connector: Elbow 113"/>
                <wp:cNvGraphicFramePr/>
                <a:graphic xmlns:a="http://schemas.openxmlformats.org/drawingml/2006/main">
                  <a:graphicData uri="http://schemas.microsoft.com/office/word/2010/wordprocessingShape">
                    <wps:wsp>
                      <wps:cNvCnPr/>
                      <wps:spPr>
                        <a:xfrm rot="5400000">
                          <a:off x="0" y="0"/>
                          <a:ext cx="379932" cy="2173461"/>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A44C6" id="Connector: Elbow 113" o:spid="_x0000_s1026" type="#_x0000_t34" style="position:absolute;margin-left:181.4pt;margin-top:.5pt;width:29.9pt;height:171.15pt;rotation:90;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" strokecolor="#4472c4 [3204]" strokeweight=".5pt">
                <v:stroke endarrow="block"/>
              </v:shape>
            </w:pict>
          </mc:Fallback>
        </mc:AlternateContent>
      </w:r>
      <w:r w:rsidR="006E1209">
        <w:rPr>
          <w:noProof/>
        </w:rPr>
        <mc:AlternateContent>
          <mc:Choice Requires="wps">
            <w:drawing>
              <wp:anchor distT="0" distB="0" distL="114300" distR="114300" simplePos="0" relativeHeight="251897856" behindDoc="0" locked="0" layoutInCell="1" allowOverlap="1" wp14:anchorId="3FB1FF54" wp14:editId="57F36B7B">
                <wp:simplePos x="0" y="0"/>
                <wp:positionH relativeFrom="column">
                  <wp:posOffset>537210</wp:posOffset>
                </wp:positionH>
                <wp:positionV relativeFrom="paragraph">
                  <wp:posOffset>86677</wp:posOffset>
                </wp:positionV>
                <wp:extent cx="0" cy="6583680"/>
                <wp:effectExtent l="0" t="0" r="38100" b="26670"/>
                <wp:wrapNone/>
                <wp:docPr id="142" name="Straight Connector 142"/>
                <wp:cNvGraphicFramePr/>
                <a:graphic xmlns:a="http://schemas.openxmlformats.org/drawingml/2006/main">
                  <a:graphicData uri="http://schemas.microsoft.com/office/word/2010/wordprocessingShape">
                    <wps:wsp>
                      <wps:cNvCnPr/>
                      <wps:spPr>
                        <a:xfrm>
                          <a:off x="0" y="0"/>
                          <a:ext cx="0" cy="65836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1A50EA1" id="Straight Connector 142" o:spid="_x0000_s1026" style="position:absolute;z-index:251897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2.3pt,6.8pt" to="42.3pt,5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" strokecolor="black [3200]" strokeweight=".5pt">
                <v:stroke joinstyle="miter"/>
              </v:line>
            </w:pict>
          </mc:Fallback>
        </mc:AlternateContent>
      </w:r>
      <w:r w:rsidR="006E1209">
        <w:rPr>
          <w:noProof/>
        </w:rPr>
        <mc:AlternateContent>
          <mc:Choice Requires="wps">
            <w:drawing>
              <wp:anchor distT="0" distB="0" distL="114300" distR="114300" simplePos="0" relativeHeight="251883520" behindDoc="0" locked="0" layoutInCell="1" allowOverlap="1" wp14:anchorId="56927894" wp14:editId="36D3516F">
                <wp:simplePos x="0" y="0"/>
                <wp:positionH relativeFrom="margin">
                  <wp:align>left</wp:align>
                </wp:positionH>
                <wp:positionV relativeFrom="paragraph">
                  <wp:posOffset>85090</wp:posOffset>
                </wp:positionV>
                <wp:extent cx="537210" cy="3497580"/>
                <wp:effectExtent l="0" t="0" r="0" b="7620"/>
                <wp:wrapNone/>
                <wp:docPr id="134" name="Text Box 134"/>
                <wp:cNvGraphicFramePr/>
                <a:graphic xmlns:a="http://schemas.openxmlformats.org/drawingml/2006/main">
                  <a:graphicData uri="http://schemas.microsoft.com/office/word/2010/wordprocessingShape">
                    <wps:wsp>
                      <wps:cNvSpPr txBox="1"/>
                      <wps:spPr>
                        <a:xfrm>
                          <a:off x="0" y="0"/>
                          <a:ext cx="537210" cy="3497580"/>
                        </a:xfrm>
                        <a:prstGeom prst="rect">
                          <a:avLst/>
                        </a:prstGeom>
                        <a:solidFill>
                          <a:schemeClr val="bg1">
                            <a:lumMod val="85000"/>
                          </a:schemeClr>
                        </a:solidFill>
                        <a:ln w="6350">
                          <a:noFill/>
                        </a:ln>
                      </wps:spPr>
                      <wps:txbx>
                        <w:txbxContent>
                          <w:p w14:paraId="3C5BA4A0" w14:textId="77777777" w:rsidR="00690D6E" w:rsidRPr="001B33A5" w:rsidRDefault="00690D6E" w:rsidP="001B33A5">
                            <w:pPr>
                              <w:jc w:val="center"/>
                              <w:rPr>
                                <w:b/>
                                <w:bCs/>
                                <w:sz w:val="22"/>
                                <w:szCs w:val="22"/>
                              </w:rPr>
                            </w:pPr>
                            <w:r w:rsidRPr="001B33A5">
                              <w:rPr>
                                <w:b/>
                                <w:bCs/>
                                <w:sz w:val="22"/>
                                <w:szCs w:val="22"/>
                              </w:rPr>
                              <w:t>Service Desk</w:t>
                            </w:r>
                          </w:p>
                        </w:txbxContent>
                      </wps:txbx>
                      <wps:bodyPr rot="0" spcFirstLastPara="0" vertOverflow="overflow" horzOverflow="overflow" vert="vert270" wrap="square" lIns="91440" tIns="4572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927894" id="Text Box 134" o:spid="_x0000_s1050" type="#_x0000_t202" style="position:absolute;left:0;text-align:left;margin-left:0;margin-top:6.7pt;width:42.3pt;height:275.4pt;z-index:2518835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" fillcolor="#d8d8d8 [2732]" stroked="f" strokeweight=".5pt">
                <v:textbox style="layout-flow:vertical;mso-layout-flow-alt:bottom-to-top" inset=",,,7.2pt">
                  <w:txbxContent>
                    <w:p w14:paraId="3C5BA4A0" w14:textId="77777777" w:rsidR="00690D6E" w:rsidRPr="001B33A5" w:rsidRDefault="00690D6E" w:rsidP="001B33A5">
                      <w:pPr>
                        <w:jc w:val="center"/>
                        <w:rPr>
                          <w:b/>
                          <w:bCs/>
                          <w:sz w:val="22"/>
                          <w:szCs w:val="22"/>
                        </w:rPr>
                      </w:pPr>
                      <w:r w:rsidRPr="001B33A5">
                        <w:rPr>
                          <w:b/>
                          <w:bCs/>
                          <w:sz w:val="22"/>
                          <w:szCs w:val="22"/>
                        </w:rPr>
                        <w:t>Service Desk</w:t>
                      </w:r>
                    </w:p>
                  </w:txbxContent>
                </v:textbox>
                <w10:wrap anchorx="margin"/>
              </v:shape>
            </w:pict>
          </mc:Fallback>
        </mc:AlternateContent>
      </w:r>
      <w:r w:rsidR="006E1209">
        <w:rPr>
          <w:noProof/>
        </w:rPr>
        <mc:AlternateContent>
          <mc:Choice Requires="wps">
            <w:drawing>
              <wp:anchor distT="0" distB="0" distL="114300" distR="114300" simplePos="0" relativeHeight="251689981" behindDoc="0" locked="0" layoutInCell="1" allowOverlap="1" wp14:anchorId="4518C6CF" wp14:editId="237B201F">
                <wp:simplePos x="0" y="0"/>
                <wp:positionH relativeFrom="column">
                  <wp:posOffset>9525</wp:posOffset>
                </wp:positionH>
                <wp:positionV relativeFrom="paragraph">
                  <wp:posOffset>85090</wp:posOffset>
                </wp:positionV>
                <wp:extent cx="6057900" cy="6582728"/>
                <wp:effectExtent l="0" t="0" r="19050" b="27940"/>
                <wp:wrapNone/>
                <wp:docPr id="140" name="Rectangle 140"/>
                <wp:cNvGraphicFramePr/>
                <a:graphic xmlns:a="http://schemas.openxmlformats.org/drawingml/2006/main">
                  <a:graphicData uri="http://schemas.microsoft.com/office/word/2010/wordprocessingShape">
                    <wps:wsp>
                      <wps:cNvSpPr/>
                      <wps:spPr>
                        <a:xfrm>
                          <a:off x="0" y="0"/>
                          <a:ext cx="6057900" cy="6582728"/>
                        </a:xfrm>
                        <a:prstGeom prst="rect">
                          <a:avLst/>
                        </a:prstGeom>
                        <a:solidFill>
                          <a:schemeClr val="bg1">
                            <a:lumMod val="85000"/>
                          </a:schemeClr>
                        </a:solidFill>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F2F16A" id="Rectangle 140" o:spid="_x0000_s1026" style="position:absolute;margin-left:.75pt;margin-top:6.7pt;width:477pt;height:518.35pt;z-index:25168998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" fillcolor="#d8d8d8 [2732]" strokecolor="#a5a5a5 [3206]" strokeweight=".5pt"/>
            </w:pict>
          </mc:Fallback>
        </mc:AlternateContent>
      </w:r>
    </w:p>
    <w:p w14:paraId="54C02B6C" w14:textId="1C77F83A" w:rsidR="00521AF1" w:rsidRDefault="000175DE" w:rsidP="005B41F7">
      <w:pPr>
        <w:jc w:val="center"/>
        <w:rPr>
          <w:rFonts w:cs="Calibri"/>
        </w:rPr>
      </w:pPr>
      <w:r w:rsidRPr="000175DE">
        <w:rPr>
          <w:rFonts w:cs="Calibri"/>
          <w:noProof/>
        </w:rPr>
        <mc:AlternateContent>
          <mc:Choice Requires="wps">
            <w:drawing>
              <wp:anchor distT="0" distB="0" distL="114300" distR="114300" simplePos="0" relativeHeight="251910144" behindDoc="0" locked="0" layoutInCell="1" allowOverlap="1" wp14:anchorId="7947735A" wp14:editId="002D5184">
                <wp:simplePos x="0" y="0"/>
                <wp:positionH relativeFrom="margin">
                  <wp:posOffset>4171950</wp:posOffset>
                </wp:positionH>
                <wp:positionV relativeFrom="paragraph">
                  <wp:posOffset>132715</wp:posOffset>
                </wp:positionV>
                <wp:extent cx="402590" cy="228600"/>
                <wp:effectExtent l="0" t="0" r="0" b="0"/>
                <wp:wrapNone/>
                <wp:docPr id="154" name="Text Box 154"/>
                <wp:cNvGraphicFramePr/>
                <a:graphic xmlns:a="http://schemas.openxmlformats.org/drawingml/2006/main">
                  <a:graphicData uri="http://schemas.microsoft.com/office/word/2010/wordprocessingShape">
                    <wps:wsp>
                      <wps:cNvSpPr txBox="1"/>
                      <wps:spPr>
                        <a:xfrm>
                          <a:off x="0" y="0"/>
                          <a:ext cx="402590" cy="228600"/>
                        </a:xfrm>
                        <a:prstGeom prst="rect">
                          <a:avLst/>
                        </a:prstGeom>
                        <a:solidFill>
                          <a:schemeClr val="bg1">
                            <a:lumMod val="85000"/>
                          </a:schemeClr>
                        </a:solidFill>
                        <a:ln w="6350">
                          <a:noFill/>
                        </a:ln>
                      </wps:spPr>
                      <wps:txbx>
                        <w:txbxContent>
                          <w:p w14:paraId="1C040488" w14:textId="77777777" w:rsidR="00690D6E" w:rsidRDefault="00690D6E" w:rsidP="000175DE">
                            <w: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7735A" id="Text Box 154" o:spid="_x0000_s1051" type="#_x0000_t202" style="position:absolute;left:0;text-align:left;margin-left:328.5pt;margin-top:10.45pt;width:31.7pt;height:18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" fillcolor="#d8d8d8 [2732]" stroked="f" strokeweight=".5pt">
                <v:textbox>
                  <w:txbxContent>
                    <w:p w14:paraId="1C040488" w14:textId="77777777" w:rsidR="00690D6E" w:rsidRDefault="00690D6E" w:rsidP="000175DE">
                      <w:r>
                        <w:t>Yes</w:t>
                      </w:r>
                    </w:p>
                  </w:txbxContent>
                </v:textbox>
                <w10:wrap anchorx="margin"/>
              </v:shape>
            </w:pict>
          </mc:Fallback>
        </mc:AlternateContent>
      </w:r>
      <w:r w:rsidR="006E1209" w:rsidRPr="00FB6583">
        <w:rPr>
          <w:rFonts w:cs="Calibri"/>
          <w:noProof/>
        </w:rPr>
        <mc:AlternateContent>
          <mc:Choice Requires="wps">
            <w:drawing>
              <wp:anchor distT="0" distB="0" distL="114300" distR="114300" simplePos="0" relativeHeight="251850752" behindDoc="0" locked="0" layoutInCell="1" allowOverlap="1" wp14:anchorId="76F71C97" wp14:editId="4FF4C3F1">
                <wp:simplePos x="0" y="0"/>
                <wp:positionH relativeFrom="column">
                  <wp:posOffset>2943225</wp:posOffset>
                </wp:positionH>
                <wp:positionV relativeFrom="paragraph">
                  <wp:posOffset>114617</wp:posOffset>
                </wp:positionV>
                <wp:extent cx="1276350" cy="640080"/>
                <wp:effectExtent l="19050" t="19050" r="38100" b="45720"/>
                <wp:wrapNone/>
                <wp:docPr id="106" name="Flowchart: Decision 106"/>
                <wp:cNvGraphicFramePr/>
                <a:graphic xmlns:a="http://schemas.openxmlformats.org/drawingml/2006/main">
                  <a:graphicData uri="http://schemas.microsoft.com/office/word/2010/wordprocessingShape">
                    <wps:wsp>
                      <wps:cNvSpPr/>
                      <wps:spPr>
                        <a:xfrm>
                          <a:off x="0" y="0"/>
                          <a:ext cx="1276350" cy="640080"/>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752EBD9" w14:textId="1BD29534" w:rsidR="00690D6E" w:rsidRPr="009A66FE" w:rsidRDefault="00690D6E" w:rsidP="009A66FE">
                            <w:pPr>
                              <w:jc w:val="center"/>
                              <w:rPr>
                                <w:sz w:val="22"/>
                                <w:szCs w:val="22"/>
                              </w:rPr>
                            </w:pPr>
                            <w:r w:rsidRPr="009A66FE">
                              <w:rPr>
                                <w:sz w:val="22"/>
                                <w:szCs w:val="22"/>
                              </w:rPr>
                              <w:t>Is it an Incident?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F71C97" id="_x0000_t110" coordsize="21600,21600" o:spt="110" path="m10800,l,10800,10800,21600,21600,10800xe">
                <v:stroke joinstyle="miter"/>
                <v:path gradientshapeok="t" o:connecttype="rect" textboxrect="5400,5400,16200,16200"/>
              </v:shapetype>
              <v:shape id="Flowchart: Decision 106" o:spid="_x0000_s1052" type="#_x0000_t110" style="position:absolute;left:0;text-align:left;margin-left:231.75pt;margin-top:9pt;width:100.5pt;height:50.4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" fillcolor="#4472c4 [3204]" strokecolor="#1f3763 [1604]" strokeweight="1pt">
                <v:textbox inset="0,0,0,0">
                  <w:txbxContent>
                    <w:p w14:paraId="0752EBD9" w14:textId="1BD29534" w:rsidR="00690D6E" w:rsidRPr="009A66FE" w:rsidRDefault="00690D6E" w:rsidP="009A66FE">
                      <w:pPr>
                        <w:jc w:val="center"/>
                        <w:rPr>
                          <w:sz w:val="22"/>
                          <w:szCs w:val="22"/>
                        </w:rPr>
                      </w:pPr>
                      <w:r w:rsidRPr="009A66FE">
                        <w:rPr>
                          <w:sz w:val="22"/>
                          <w:szCs w:val="22"/>
                        </w:rPr>
                        <w:t>Is it an Incident?</w:t>
                      </w:r>
                    </w:p>
                  </w:txbxContent>
                </v:textbox>
              </v:shape>
            </w:pict>
          </mc:Fallback>
        </mc:AlternateContent>
      </w:r>
    </w:p>
    <w:p w14:paraId="46027683" w14:textId="628078B0" w:rsidR="00521AF1" w:rsidRDefault="006E1209" w:rsidP="005B41F7">
      <w:pPr>
        <w:jc w:val="center"/>
        <w:rPr>
          <w:rFonts w:cs="Calibri"/>
        </w:rPr>
      </w:pPr>
      <w:r>
        <w:rPr>
          <w:rFonts w:cs="Calibri"/>
          <w:noProof/>
        </w:rPr>
        <mc:AlternateContent>
          <mc:Choice Requires="wps">
            <w:drawing>
              <wp:anchor distT="0" distB="0" distL="114300" distR="114300" simplePos="0" relativeHeight="251865088" behindDoc="0" locked="0" layoutInCell="1" allowOverlap="1" wp14:anchorId="5AE0CA26" wp14:editId="374E02D2">
                <wp:simplePos x="0" y="0"/>
                <wp:positionH relativeFrom="column">
                  <wp:posOffset>4401492</wp:posOffset>
                </wp:positionH>
                <wp:positionV relativeFrom="paragraph">
                  <wp:posOffset>61274</wp:posOffset>
                </wp:positionV>
                <wp:extent cx="396042" cy="1315791"/>
                <wp:effectExtent l="35243" t="2857" r="39687" b="58738"/>
                <wp:wrapNone/>
                <wp:docPr id="115" name="Connector: Elbow 115"/>
                <wp:cNvGraphicFramePr/>
                <a:graphic xmlns:a="http://schemas.openxmlformats.org/drawingml/2006/main">
                  <a:graphicData uri="http://schemas.microsoft.com/office/word/2010/wordprocessingShape">
                    <wps:wsp>
                      <wps:cNvCnPr/>
                      <wps:spPr>
                        <a:xfrm rot="5400000">
                          <a:off x="0" y="0"/>
                          <a:ext cx="396042" cy="1315791"/>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382044" id="Connector: Elbow 115" o:spid="_x0000_s1026" type="#_x0000_t34" style="position:absolute;margin-left:346.55pt;margin-top:4.8pt;width:31.2pt;height:103.6pt;rotation:90;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" strokecolor="#4472c4 [3204]" strokeweight=".5pt">
                <v:stroke endarrow="block"/>
              </v:shape>
            </w:pict>
          </mc:Fallback>
        </mc:AlternateContent>
      </w:r>
      <w:r w:rsidR="00030EB4">
        <w:rPr>
          <w:noProof/>
        </w:rPr>
        <mc:AlternateContent>
          <mc:Choice Requires="wps">
            <w:drawing>
              <wp:anchor distT="0" distB="0" distL="114300" distR="114300" simplePos="0" relativeHeight="251852800" behindDoc="0" locked="0" layoutInCell="1" allowOverlap="1" wp14:anchorId="73D1DE28" wp14:editId="5A7C4E04">
                <wp:simplePos x="0" y="0"/>
                <wp:positionH relativeFrom="column">
                  <wp:posOffset>885825</wp:posOffset>
                </wp:positionH>
                <wp:positionV relativeFrom="paragraph">
                  <wp:posOffset>101600</wp:posOffset>
                </wp:positionV>
                <wp:extent cx="590550" cy="352425"/>
                <wp:effectExtent l="0" t="0" r="19050" b="28575"/>
                <wp:wrapNone/>
                <wp:docPr id="107" name="Oval 107"/>
                <wp:cNvGraphicFramePr/>
                <a:graphic xmlns:a="http://schemas.openxmlformats.org/drawingml/2006/main">
                  <a:graphicData uri="http://schemas.microsoft.com/office/word/2010/wordprocessingShape">
                    <wps:wsp>
                      <wps:cNvSpPr/>
                      <wps:spPr>
                        <a:xfrm>
                          <a:off x="0" y="0"/>
                          <a:ext cx="590550" cy="352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36DAC58" w14:textId="77777777" w:rsidR="00690D6E" w:rsidRPr="003E0F08" w:rsidRDefault="00690D6E" w:rsidP="00D8589F">
                            <w:pPr>
                              <w:jc w:val="center"/>
                              <w:rPr>
                                <w:sz w:val="22"/>
                                <w:szCs w:val="22"/>
                              </w:rPr>
                            </w:pPr>
                            <w:r w:rsidRPr="003E0F08">
                              <w:rPr>
                                <w:sz w:val="22"/>
                                <w:szCs w:val="22"/>
                              </w:rPr>
                              <w:t>Start</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D1DE28" id="Oval 107" o:spid="_x0000_s1053" style="position:absolute;left:0;text-align:left;margin-left:69.75pt;margin-top:8pt;width:46.5pt;height:27.7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" fillcolor="#4472c4 [3204]" strokecolor="#1f3763 [1604]" strokeweight="1pt">
                <v:stroke joinstyle="miter"/>
                <v:textbox inset="0,,0">
                  <w:txbxContent>
                    <w:p w14:paraId="136DAC58" w14:textId="77777777" w:rsidR="00690D6E" w:rsidRPr="003E0F08" w:rsidRDefault="00690D6E" w:rsidP="00D8589F">
                      <w:pPr>
                        <w:jc w:val="center"/>
                        <w:rPr>
                          <w:sz w:val="22"/>
                          <w:szCs w:val="22"/>
                        </w:rPr>
                      </w:pPr>
                      <w:r w:rsidRPr="003E0F08">
                        <w:rPr>
                          <w:sz w:val="22"/>
                          <w:szCs w:val="22"/>
                        </w:rPr>
                        <w:t>Start</w:t>
                      </w:r>
                    </w:p>
                  </w:txbxContent>
                </v:textbox>
              </v:oval>
            </w:pict>
          </mc:Fallback>
        </mc:AlternateContent>
      </w:r>
      <w:r w:rsidR="00030EB4" w:rsidRPr="00FB6583">
        <w:rPr>
          <w:rFonts w:cs="Calibri"/>
          <w:noProof/>
        </w:rPr>
        <mc:AlternateContent>
          <mc:Choice Requires="wps">
            <w:drawing>
              <wp:anchor distT="0" distB="0" distL="114300" distR="114300" simplePos="0" relativeHeight="251821056" behindDoc="0" locked="0" layoutInCell="1" allowOverlap="1" wp14:anchorId="6C2DD637" wp14:editId="6DC9CC5D">
                <wp:simplePos x="0" y="0"/>
                <wp:positionH relativeFrom="column">
                  <wp:posOffset>1752600</wp:posOffset>
                </wp:positionH>
                <wp:positionV relativeFrom="paragraph">
                  <wp:posOffset>53975</wp:posOffset>
                </wp:positionV>
                <wp:extent cx="914400" cy="457200"/>
                <wp:effectExtent l="0" t="0" r="19050" b="19050"/>
                <wp:wrapNone/>
                <wp:docPr id="91" name="Rectangle 91"/>
                <wp:cNvGraphicFramePr/>
                <a:graphic xmlns:a="http://schemas.openxmlformats.org/drawingml/2006/main">
                  <a:graphicData uri="http://schemas.microsoft.com/office/word/2010/wordprocessingShape">
                    <wps:wsp>
                      <wps:cNvSpPr/>
                      <wps:spPr>
                        <a:xfrm>
                          <a:off x="0" y="0"/>
                          <a:ext cx="91440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582DA0B" w14:textId="0601732E" w:rsidR="00690D6E" w:rsidRPr="009A66FE" w:rsidRDefault="00690D6E" w:rsidP="00FB6583">
                            <w:pPr>
                              <w:jc w:val="center"/>
                              <w:rPr>
                                <w:sz w:val="22"/>
                                <w:szCs w:val="22"/>
                              </w:rPr>
                            </w:pPr>
                            <w:r w:rsidRPr="009A66FE">
                              <w:rPr>
                                <w:sz w:val="22"/>
                                <w:szCs w:val="22"/>
                              </w:rPr>
                              <w:t>Raise Ticket</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DD637" id="Rectangle 91" o:spid="_x0000_s1054" style="position:absolute;left:0;text-align:left;margin-left:138pt;margin-top:4.25pt;width:1in;height:36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" fillcolor="#4472c4 [3204]" strokecolor="#1f3763 [1604]" strokeweight="1pt">
                <v:textbox inset="0,0,0">
                  <w:txbxContent>
                    <w:p w14:paraId="6582DA0B" w14:textId="0601732E" w:rsidR="00690D6E" w:rsidRPr="009A66FE" w:rsidRDefault="00690D6E" w:rsidP="00FB6583">
                      <w:pPr>
                        <w:jc w:val="center"/>
                        <w:rPr>
                          <w:sz w:val="22"/>
                          <w:szCs w:val="22"/>
                        </w:rPr>
                      </w:pPr>
                      <w:r w:rsidRPr="009A66FE">
                        <w:rPr>
                          <w:sz w:val="22"/>
                          <w:szCs w:val="22"/>
                        </w:rPr>
                        <w:t>Raise Ticket</w:t>
                      </w:r>
                    </w:p>
                  </w:txbxContent>
                </v:textbox>
              </v:rect>
            </w:pict>
          </mc:Fallback>
        </mc:AlternateContent>
      </w:r>
      <w:r w:rsidR="00030EB4" w:rsidRPr="00FB6583">
        <w:rPr>
          <w:rFonts w:cs="Calibri"/>
          <w:noProof/>
        </w:rPr>
        <mc:AlternateContent>
          <mc:Choice Requires="wps">
            <w:drawing>
              <wp:anchor distT="0" distB="0" distL="114300" distR="114300" simplePos="0" relativeHeight="251826176" behindDoc="0" locked="0" layoutInCell="1" allowOverlap="1" wp14:anchorId="3D4101F3" wp14:editId="71B1EE9D">
                <wp:simplePos x="0" y="0"/>
                <wp:positionH relativeFrom="column">
                  <wp:posOffset>4631055</wp:posOffset>
                </wp:positionH>
                <wp:positionV relativeFrom="paragraph">
                  <wp:posOffset>63500</wp:posOffset>
                </wp:positionV>
                <wp:extent cx="1097280" cy="457200"/>
                <wp:effectExtent l="0" t="0" r="26670" b="19050"/>
                <wp:wrapNone/>
                <wp:docPr id="94" name="Rectangle 94"/>
                <wp:cNvGraphicFramePr/>
                <a:graphic xmlns:a="http://schemas.openxmlformats.org/drawingml/2006/main">
                  <a:graphicData uri="http://schemas.microsoft.com/office/word/2010/wordprocessingShape">
                    <wps:wsp>
                      <wps:cNvSpPr/>
                      <wps:spPr>
                        <a:xfrm>
                          <a:off x="0" y="0"/>
                          <a:ext cx="109728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499360F" w14:textId="294140E4" w:rsidR="00690D6E" w:rsidRDefault="00690D6E" w:rsidP="00FB6583">
                            <w:pPr>
                              <w:jc w:val="center"/>
                            </w:pPr>
                            <w:r w:rsidRPr="009A66FE">
                              <w:rPr>
                                <w:sz w:val="22"/>
                                <w:szCs w:val="22"/>
                              </w:rPr>
                              <w:t>Prioritize</w:t>
                            </w:r>
                            <w:r>
                              <w:t xml:space="preserve"> &amp; Categorize Incident</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4101F3" id="Rectangle 94" o:spid="_x0000_s1055" style="position:absolute;left:0;text-align:left;margin-left:364.65pt;margin-top:5pt;width:86.4pt;height:36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" fillcolor="#4472c4 [3204]" strokecolor="#1f3763 [1604]" strokeweight="1pt">
                <v:textbox inset="0,0,0">
                  <w:txbxContent>
                    <w:p w14:paraId="2499360F" w14:textId="294140E4" w:rsidR="00690D6E" w:rsidRDefault="00690D6E" w:rsidP="00FB6583">
                      <w:pPr>
                        <w:jc w:val="center"/>
                      </w:pPr>
                      <w:r w:rsidRPr="009A66FE">
                        <w:rPr>
                          <w:sz w:val="22"/>
                          <w:szCs w:val="22"/>
                        </w:rPr>
                        <w:t>Prioritize</w:t>
                      </w:r>
                      <w:r>
                        <w:t xml:space="preserve"> &amp; Categorize Incident</w:t>
                      </w:r>
                    </w:p>
                  </w:txbxContent>
                </v:textbox>
              </v:rect>
            </w:pict>
          </mc:Fallback>
        </mc:AlternateContent>
      </w:r>
    </w:p>
    <w:p w14:paraId="3AD368FA" w14:textId="2E8B589B" w:rsidR="006D02C3" w:rsidRDefault="002D5126" w:rsidP="006D02C3">
      <w:pPr>
        <w:spacing w:after="200"/>
        <w:jc w:val="center"/>
        <w:rPr>
          <w:rFonts w:cs="Calibri"/>
        </w:rPr>
      </w:pPr>
      <w:r>
        <w:rPr>
          <w:rFonts w:cs="Calibri"/>
          <w:noProof/>
        </w:rPr>
        <mc:AlternateContent>
          <mc:Choice Requires="wps">
            <w:drawing>
              <wp:anchor distT="0" distB="0" distL="114300" distR="114300" simplePos="0" relativeHeight="251931648" behindDoc="0" locked="0" layoutInCell="1" allowOverlap="1" wp14:anchorId="32D3107F" wp14:editId="30B54F20">
                <wp:simplePos x="0" y="0"/>
                <wp:positionH relativeFrom="column">
                  <wp:posOffset>4216730</wp:posOffset>
                </wp:positionH>
                <wp:positionV relativeFrom="paragraph">
                  <wp:posOffset>134628</wp:posOffset>
                </wp:positionV>
                <wp:extent cx="414647" cy="6928"/>
                <wp:effectExtent l="0" t="57150" r="43180" b="88900"/>
                <wp:wrapNone/>
                <wp:docPr id="169" name="Straight Arrow Connector 169"/>
                <wp:cNvGraphicFramePr/>
                <a:graphic xmlns:a="http://schemas.openxmlformats.org/drawingml/2006/main">
                  <a:graphicData uri="http://schemas.microsoft.com/office/word/2010/wordprocessingShape">
                    <wps:wsp>
                      <wps:cNvCnPr/>
                      <wps:spPr>
                        <a:xfrm>
                          <a:off x="0" y="0"/>
                          <a:ext cx="414647" cy="692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208569D" id="Straight Arrow Connector 169" o:spid="_x0000_s1026" type="#_x0000_t32" style="position:absolute;margin-left:332.05pt;margin-top:10.6pt;width:32.65pt;height:.55pt;z-index:251931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" strokecolor="#4472c4 [3204]" strokeweight=".5pt">
                <v:stroke endarrow="block" joinstyle="miter"/>
              </v:shape>
            </w:pict>
          </mc:Fallback>
        </mc:AlternateContent>
      </w:r>
      <w:r w:rsidR="006E1209">
        <w:rPr>
          <w:rFonts w:cs="Calibri"/>
          <w:noProof/>
        </w:rPr>
        <mc:AlternateContent>
          <mc:Choice Requires="wps">
            <w:drawing>
              <wp:anchor distT="0" distB="0" distL="114300" distR="114300" simplePos="0" relativeHeight="251899904" behindDoc="0" locked="0" layoutInCell="1" allowOverlap="1" wp14:anchorId="6B802F19" wp14:editId="005F4A17">
                <wp:simplePos x="0" y="0"/>
                <wp:positionH relativeFrom="column">
                  <wp:posOffset>2666682</wp:posOffset>
                </wp:positionH>
                <wp:positionV relativeFrom="paragraph">
                  <wp:posOffset>133985</wp:posOffset>
                </wp:positionV>
                <wp:extent cx="276225" cy="0"/>
                <wp:effectExtent l="0" t="76200" r="9525" b="95250"/>
                <wp:wrapNone/>
                <wp:docPr id="143" name="Straight Arrow Connector 143"/>
                <wp:cNvGraphicFramePr/>
                <a:graphic xmlns:a="http://schemas.openxmlformats.org/drawingml/2006/main">
                  <a:graphicData uri="http://schemas.microsoft.com/office/word/2010/wordprocessingShape">
                    <wps:wsp>
                      <wps:cNvCnPr/>
                      <wps:spPr>
                        <a:xfrm>
                          <a:off x="0" y="0"/>
                          <a:ext cx="2762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881395" id="Straight Arrow Connector 143" o:spid="_x0000_s1026" type="#_x0000_t32" style="position:absolute;margin-left:209.95pt;margin-top:10.55pt;width:21.75pt;height:0;z-index:251899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" strokecolor="#4472c4 [3204]" strokeweight=".5pt">
                <v:stroke endarrow="block" joinstyle="miter"/>
              </v:shape>
            </w:pict>
          </mc:Fallback>
        </mc:AlternateContent>
      </w:r>
      <w:r w:rsidR="006E1209">
        <w:rPr>
          <w:rFonts w:cs="Calibri"/>
          <w:noProof/>
        </w:rPr>
        <mc:AlternateContent>
          <mc:Choice Requires="wps">
            <w:drawing>
              <wp:anchor distT="0" distB="0" distL="114300" distR="114300" simplePos="0" relativeHeight="251859968" behindDoc="0" locked="0" layoutInCell="1" allowOverlap="1" wp14:anchorId="7DCDC6AD" wp14:editId="2DB9D8CC">
                <wp:simplePos x="0" y="0"/>
                <wp:positionH relativeFrom="column">
                  <wp:posOffset>1471613</wp:posOffset>
                </wp:positionH>
                <wp:positionV relativeFrom="paragraph">
                  <wp:posOffset>133985</wp:posOffset>
                </wp:positionV>
                <wp:extent cx="276225" cy="0"/>
                <wp:effectExtent l="0" t="76200" r="9525" b="95250"/>
                <wp:wrapNone/>
                <wp:docPr id="111" name="Straight Arrow Connector 111"/>
                <wp:cNvGraphicFramePr/>
                <a:graphic xmlns:a="http://schemas.openxmlformats.org/drawingml/2006/main">
                  <a:graphicData uri="http://schemas.microsoft.com/office/word/2010/wordprocessingShape">
                    <wps:wsp>
                      <wps:cNvCnPr/>
                      <wps:spPr>
                        <a:xfrm>
                          <a:off x="0" y="0"/>
                          <a:ext cx="2762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7C7CAB" id="Straight Arrow Connector 111" o:spid="_x0000_s1026" type="#_x0000_t32" style="position:absolute;margin-left:115.9pt;margin-top:10.55pt;width:21.75pt;height:0;z-index:251859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" strokecolor="#4472c4 [3204]" strokeweight=".5pt">
                <v:stroke endarrow="block" joinstyle="miter"/>
              </v:shape>
            </w:pict>
          </mc:Fallback>
        </mc:AlternateContent>
      </w:r>
    </w:p>
    <w:p w14:paraId="4E099479" w14:textId="36BC4835" w:rsidR="006D02C3" w:rsidRDefault="000175DE" w:rsidP="006D02C3">
      <w:pPr>
        <w:spacing w:after="200"/>
        <w:jc w:val="center"/>
        <w:rPr>
          <w:rFonts w:cs="Calibri"/>
        </w:rPr>
      </w:pPr>
      <w:r w:rsidRPr="000175DE">
        <w:rPr>
          <w:rFonts w:cs="Calibri"/>
          <w:noProof/>
        </w:rPr>
        <mc:AlternateContent>
          <mc:Choice Requires="wps">
            <w:drawing>
              <wp:anchor distT="0" distB="0" distL="114300" distR="114300" simplePos="0" relativeHeight="251909120" behindDoc="0" locked="0" layoutInCell="1" allowOverlap="1" wp14:anchorId="10C58DAF" wp14:editId="38CB67C4">
                <wp:simplePos x="0" y="0"/>
                <wp:positionH relativeFrom="column">
                  <wp:posOffset>2872105</wp:posOffset>
                </wp:positionH>
                <wp:positionV relativeFrom="paragraph">
                  <wp:posOffset>38735</wp:posOffset>
                </wp:positionV>
                <wp:extent cx="351026" cy="228600"/>
                <wp:effectExtent l="0" t="0" r="0" b="0"/>
                <wp:wrapNone/>
                <wp:docPr id="153" name="Text Box 153"/>
                <wp:cNvGraphicFramePr/>
                <a:graphic xmlns:a="http://schemas.openxmlformats.org/drawingml/2006/main">
                  <a:graphicData uri="http://schemas.microsoft.com/office/word/2010/wordprocessingShape">
                    <wps:wsp>
                      <wps:cNvSpPr txBox="1"/>
                      <wps:spPr>
                        <a:xfrm>
                          <a:off x="0" y="0"/>
                          <a:ext cx="351026" cy="228600"/>
                        </a:xfrm>
                        <a:prstGeom prst="rect">
                          <a:avLst/>
                        </a:prstGeom>
                        <a:solidFill>
                          <a:schemeClr val="bg1">
                            <a:lumMod val="85000"/>
                          </a:schemeClr>
                        </a:solidFill>
                        <a:ln w="6350">
                          <a:noFill/>
                        </a:ln>
                      </wps:spPr>
                      <wps:txbx>
                        <w:txbxContent>
                          <w:p w14:paraId="31B2D002" w14:textId="77777777" w:rsidR="00690D6E" w:rsidRDefault="00690D6E" w:rsidP="000175DE">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C58DAF" id="Text Box 153" o:spid="_x0000_s1056" type="#_x0000_t202" style="position:absolute;left:0;text-align:left;margin-left:226.15pt;margin-top:3.05pt;width:27.65pt;height:18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" fillcolor="#d8d8d8 [2732]" stroked="f" strokeweight=".5pt">
                <v:textbox>
                  <w:txbxContent>
                    <w:p w14:paraId="31B2D002" w14:textId="77777777" w:rsidR="00690D6E" w:rsidRDefault="00690D6E" w:rsidP="000175DE">
                      <w:r>
                        <w:t>No</w:t>
                      </w:r>
                    </w:p>
                  </w:txbxContent>
                </v:textbox>
              </v:shape>
            </w:pict>
          </mc:Fallback>
        </mc:AlternateContent>
      </w:r>
    </w:p>
    <w:p w14:paraId="54F30A33" w14:textId="7DB7CE42" w:rsidR="006D02C3" w:rsidRDefault="002D5126" w:rsidP="006D02C3">
      <w:pPr>
        <w:spacing w:after="200"/>
        <w:jc w:val="center"/>
        <w:rPr>
          <w:rFonts w:cs="Calibri"/>
        </w:rPr>
      </w:pPr>
      <w:r w:rsidRPr="000175DE">
        <w:rPr>
          <w:rFonts w:cs="Calibri"/>
          <w:noProof/>
        </w:rPr>
        <mc:AlternateContent>
          <mc:Choice Requires="wps">
            <w:drawing>
              <wp:anchor distT="0" distB="0" distL="114300" distR="114300" simplePos="0" relativeHeight="251912192" behindDoc="0" locked="0" layoutInCell="1" allowOverlap="1" wp14:anchorId="6473414C" wp14:editId="5C80AE8B">
                <wp:simplePos x="0" y="0"/>
                <wp:positionH relativeFrom="margin">
                  <wp:posOffset>3095625</wp:posOffset>
                </wp:positionH>
                <wp:positionV relativeFrom="paragraph">
                  <wp:posOffset>225837</wp:posOffset>
                </wp:positionV>
                <wp:extent cx="402590" cy="228600"/>
                <wp:effectExtent l="0" t="0" r="0" b="0"/>
                <wp:wrapNone/>
                <wp:docPr id="155" name="Text Box 155"/>
                <wp:cNvGraphicFramePr/>
                <a:graphic xmlns:a="http://schemas.openxmlformats.org/drawingml/2006/main">
                  <a:graphicData uri="http://schemas.microsoft.com/office/word/2010/wordprocessingShape">
                    <wps:wsp>
                      <wps:cNvSpPr txBox="1"/>
                      <wps:spPr>
                        <a:xfrm>
                          <a:off x="0" y="0"/>
                          <a:ext cx="402590" cy="228600"/>
                        </a:xfrm>
                        <a:prstGeom prst="rect">
                          <a:avLst/>
                        </a:prstGeom>
                        <a:solidFill>
                          <a:schemeClr val="bg1">
                            <a:lumMod val="85000"/>
                          </a:schemeClr>
                        </a:solidFill>
                        <a:ln w="6350">
                          <a:noFill/>
                        </a:ln>
                      </wps:spPr>
                      <wps:txbx>
                        <w:txbxContent>
                          <w:p w14:paraId="56027613" w14:textId="77777777" w:rsidR="00690D6E" w:rsidRDefault="00690D6E" w:rsidP="000175DE">
                            <w: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73414C" id="Text Box 155" o:spid="_x0000_s1057" type="#_x0000_t202" style="position:absolute;left:0;text-align:left;margin-left:243.75pt;margin-top:17.8pt;width:31.7pt;height:18pt;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" fillcolor="#d8d8d8 [2732]" stroked="f" strokeweight=".5pt">
                <v:textbox>
                  <w:txbxContent>
                    <w:p w14:paraId="56027613" w14:textId="77777777" w:rsidR="00690D6E" w:rsidRDefault="00690D6E" w:rsidP="000175DE">
                      <w:r>
                        <w:t>Yes</w:t>
                      </w:r>
                    </w:p>
                  </w:txbxContent>
                </v:textbox>
                <w10:wrap anchorx="margin"/>
              </v:shape>
            </w:pict>
          </mc:Fallback>
        </mc:AlternateContent>
      </w:r>
      <w:r w:rsidR="00276E95" w:rsidRPr="00FB6583">
        <w:rPr>
          <w:rFonts w:cs="Calibri"/>
          <w:noProof/>
        </w:rPr>
        <mc:AlternateContent>
          <mc:Choice Requires="wps">
            <w:drawing>
              <wp:anchor distT="0" distB="0" distL="114300" distR="114300" simplePos="0" relativeHeight="251854848" behindDoc="0" locked="0" layoutInCell="1" allowOverlap="1" wp14:anchorId="67F9A0B5" wp14:editId="1499D115">
                <wp:simplePos x="0" y="0"/>
                <wp:positionH relativeFrom="column">
                  <wp:posOffset>3434080</wp:posOffset>
                </wp:positionH>
                <wp:positionV relativeFrom="paragraph">
                  <wp:posOffset>230068</wp:posOffset>
                </wp:positionV>
                <wp:extent cx="1028700" cy="581025"/>
                <wp:effectExtent l="19050" t="19050" r="38100" b="47625"/>
                <wp:wrapNone/>
                <wp:docPr id="108" name="Flowchart: Decision 108"/>
                <wp:cNvGraphicFramePr/>
                <a:graphic xmlns:a="http://schemas.openxmlformats.org/drawingml/2006/main">
                  <a:graphicData uri="http://schemas.microsoft.com/office/word/2010/wordprocessingShape">
                    <wps:wsp>
                      <wps:cNvSpPr/>
                      <wps:spPr>
                        <a:xfrm>
                          <a:off x="0" y="0"/>
                          <a:ext cx="1028700" cy="581025"/>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D2748A2" w14:textId="67D54301" w:rsidR="00690D6E" w:rsidRPr="00D8589F" w:rsidRDefault="00690D6E" w:rsidP="00D8589F">
                            <w:pPr>
                              <w:jc w:val="center"/>
                            </w:pPr>
                            <w:r>
                              <w:t>Vendor related</w:t>
                            </w:r>
                            <w:r w:rsidRPr="00D8589F">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9A0B5" id="Flowchart: Decision 108" o:spid="_x0000_s1058" type="#_x0000_t110" style="position:absolute;left:0;text-align:left;margin-left:270.4pt;margin-top:18.1pt;width:81pt;height:45.7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" fillcolor="#4472c4 [3204]" strokecolor="#1f3763 [1604]" strokeweight="1pt">
                <v:textbox inset="0,0,0,0">
                  <w:txbxContent>
                    <w:p w14:paraId="0D2748A2" w14:textId="67D54301" w:rsidR="00690D6E" w:rsidRPr="00D8589F" w:rsidRDefault="00690D6E" w:rsidP="00D8589F">
                      <w:pPr>
                        <w:jc w:val="center"/>
                      </w:pPr>
                      <w:r>
                        <w:t>Vendor related</w:t>
                      </w:r>
                      <w:r w:rsidRPr="00D8589F">
                        <w:t>?</w:t>
                      </w:r>
                    </w:p>
                  </w:txbxContent>
                </v:textbox>
              </v:shape>
            </w:pict>
          </mc:Fallback>
        </mc:AlternateContent>
      </w:r>
    </w:p>
    <w:p w14:paraId="14E29766" w14:textId="4AD7D55B" w:rsidR="006D02C3" w:rsidRDefault="00753620" w:rsidP="006D02C3">
      <w:pPr>
        <w:spacing w:after="200"/>
        <w:jc w:val="center"/>
        <w:rPr>
          <w:rFonts w:cs="Calibri"/>
        </w:rPr>
      </w:pPr>
      <w:r w:rsidRPr="00FB6583">
        <w:rPr>
          <w:rFonts w:cs="Calibri"/>
          <w:noProof/>
        </w:rPr>
        <mc:AlternateContent>
          <mc:Choice Requires="wps">
            <w:drawing>
              <wp:anchor distT="0" distB="0" distL="114300" distR="114300" simplePos="0" relativeHeight="251824128" behindDoc="0" locked="0" layoutInCell="1" allowOverlap="1" wp14:anchorId="282F75C6" wp14:editId="02D2B7AB">
                <wp:simplePos x="0" y="0"/>
                <wp:positionH relativeFrom="column">
                  <wp:posOffset>896293</wp:posOffset>
                </wp:positionH>
                <wp:positionV relativeFrom="paragraph">
                  <wp:posOffset>6903</wp:posOffset>
                </wp:positionV>
                <wp:extent cx="955141" cy="493414"/>
                <wp:effectExtent l="0" t="0" r="16510" b="20955"/>
                <wp:wrapNone/>
                <wp:docPr id="93" name="Rectangle 93"/>
                <wp:cNvGraphicFramePr/>
                <a:graphic xmlns:a="http://schemas.openxmlformats.org/drawingml/2006/main">
                  <a:graphicData uri="http://schemas.microsoft.com/office/word/2010/wordprocessingShape">
                    <wps:wsp>
                      <wps:cNvSpPr/>
                      <wps:spPr>
                        <a:xfrm>
                          <a:off x="0" y="0"/>
                          <a:ext cx="955141" cy="49341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28CE26" w14:textId="0C7A3FA5" w:rsidR="00690D6E" w:rsidRDefault="00690D6E" w:rsidP="00FB6583">
                            <w:pPr>
                              <w:jc w:val="center"/>
                            </w:pPr>
                            <w:r>
                              <w:t xml:space="preserve">Follow </w:t>
                            </w:r>
                            <w:r>
                              <w:rPr>
                                <w:sz w:val="22"/>
                                <w:szCs w:val="22"/>
                              </w:rPr>
                              <w:t>Service Request</w:t>
                            </w:r>
                            <w:r>
                              <w:t xml:space="preserve"> Process</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2F75C6" id="Rectangle 93" o:spid="_x0000_s1059" style="position:absolute;left:0;text-align:left;margin-left:70.55pt;margin-top:.55pt;width:75.2pt;height:38.8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" fillcolor="#4472c4 [3204]" strokecolor="#1f3763 [1604]" strokeweight="1pt">
                <v:textbox inset="0,0,0">
                  <w:txbxContent>
                    <w:p w14:paraId="6A28CE26" w14:textId="0C7A3FA5" w:rsidR="00690D6E" w:rsidRDefault="00690D6E" w:rsidP="00FB6583">
                      <w:pPr>
                        <w:jc w:val="center"/>
                      </w:pPr>
                      <w:r>
                        <w:t xml:space="preserve">Follow </w:t>
                      </w:r>
                      <w:r>
                        <w:rPr>
                          <w:sz w:val="22"/>
                          <w:szCs w:val="22"/>
                        </w:rPr>
                        <w:t>Service Request</w:t>
                      </w:r>
                      <w:r>
                        <w:t xml:space="preserve"> Process</w:t>
                      </w:r>
                    </w:p>
                  </w:txbxContent>
                </v:textbox>
              </v:rect>
            </w:pict>
          </mc:Fallback>
        </mc:AlternateContent>
      </w:r>
      <w:r w:rsidR="002D5126">
        <w:rPr>
          <w:rFonts w:cs="Calibri"/>
          <w:noProof/>
        </w:rPr>
        <mc:AlternateContent>
          <mc:Choice Requires="wps">
            <w:drawing>
              <wp:anchor distT="0" distB="0" distL="114300" distR="114300" simplePos="0" relativeHeight="251929600" behindDoc="0" locked="0" layoutInCell="1" allowOverlap="1" wp14:anchorId="515E7374" wp14:editId="0578D420">
                <wp:simplePos x="0" y="0"/>
                <wp:positionH relativeFrom="column">
                  <wp:posOffset>3063834</wp:posOffset>
                </wp:positionH>
                <wp:positionV relativeFrom="paragraph">
                  <wp:posOffset>245580</wp:posOffset>
                </wp:positionV>
                <wp:extent cx="380010" cy="0"/>
                <wp:effectExtent l="38100" t="76200" r="0" b="95250"/>
                <wp:wrapNone/>
                <wp:docPr id="167" name="Straight Arrow Connector 167"/>
                <wp:cNvGraphicFramePr/>
                <a:graphic xmlns:a="http://schemas.openxmlformats.org/drawingml/2006/main">
                  <a:graphicData uri="http://schemas.microsoft.com/office/word/2010/wordprocessingShape">
                    <wps:wsp>
                      <wps:cNvCnPr/>
                      <wps:spPr>
                        <a:xfrm flipH="1">
                          <a:off x="0" y="0"/>
                          <a:ext cx="38001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1E2EBD3" id="_x0000_t32" coordsize="21600,21600" o:spt="32" o:oned="t" path="m,l21600,21600e" filled="f">
                <v:path arrowok="t" fillok="f" o:connecttype="none"/>
                <o:lock v:ext="edit" shapetype="t"/>
              </v:shapetype>
              <v:shape id="Straight Arrow Connector 167" o:spid="_x0000_s1026" type="#_x0000_t32" style="position:absolute;margin-left:241.25pt;margin-top:19.35pt;width:29.9pt;height:0;flip:x;z-index:251929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" strokecolor="#4472c4 [3204]" strokeweight=".5pt">
                <v:stroke endarrow="block" joinstyle="miter"/>
              </v:shape>
            </w:pict>
          </mc:Fallback>
        </mc:AlternateContent>
      </w:r>
      <w:r w:rsidR="002D5126" w:rsidRPr="00FB6583">
        <w:rPr>
          <w:rFonts w:cs="Calibri"/>
          <w:noProof/>
        </w:rPr>
        <mc:AlternateContent>
          <mc:Choice Requires="wps">
            <w:drawing>
              <wp:anchor distT="0" distB="0" distL="114300" distR="114300" simplePos="0" relativeHeight="251830272" behindDoc="0" locked="0" layoutInCell="1" allowOverlap="1" wp14:anchorId="5049971F" wp14:editId="210FD2FD">
                <wp:simplePos x="0" y="0"/>
                <wp:positionH relativeFrom="column">
                  <wp:posOffset>2143125</wp:posOffset>
                </wp:positionH>
                <wp:positionV relativeFrom="paragraph">
                  <wp:posOffset>10548</wp:posOffset>
                </wp:positionV>
                <wp:extent cx="914400" cy="457200"/>
                <wp:effectExtent l="0" t="0" r="19050" b="19050"/>
                <wp:wrapNone/>
                <wp:docPr id="96" name="Rectangle 96"/>
                <wp:cNvGraphicFramePr/>
                <a:graphic xmlns:a="http://schemas.openxmlformats.org/drawingml/2006/main">
                  <a:graphicData uri="http://schemas.microsoft.com/office/word/2010/wordprocessingShape">
                    <wps:wsp>
                      <wps:cNvSpPr/>
                      <wps:spPr>
                        <a:xfrm>
                          <a:off x="0" y="0"/>
                          <a:ext cx="91440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916FEA" w14:textId="038BB26B" w:rsidR="00690D6E" w:rsidRDefault="00690D6E" w:rsidP="00FB6583">
                            <w:pPr>
                              <w:jc w:val="center"/>
                            </w:pPr>
                            <w:r w:rsidRPr="009A66FE">
                              <w:rPr>
                                <w:sz w:val="22"/>
                                <w:szCs w:val="22"/>
                              </w:rPr>
                              <w:t>Assign</w:t>
                            </w:r>
                            <w:r>
                              <w:t xml:space="preserve"> it to </w:t>
                            </w:r>
                            <w:r w:rsidRPr="009A66FE">
                              <w:rPr>
                                <w:sz w:val="22"/>
                                <w:szCs w:val="22"/>
                              </w:rPr>
                              <w:t>vendor</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49971F" id="Rectangle 96" o:spid="_x0000_s1060" style="position:absolute;left:0;text-align:left;margin-left:168.75pt;margin-top:.85pt;width:1in;height:3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" fillcolor="#4472c4 [3204]" strokecolor="#1f3763 [1604]" strokeweight="1pt">
                <v:textbox inset="0,0,0">
                  <w:txbxContent>
                    <w:p w14:paraId="11916FEA" w14:textId="038BB26B" w:rsidR="00690D6E" w:rsidRDefault="00690D6E" w:rsidP="00FB6583">
                      <w:pPr>
                        <w:jc w:val="center"/>
                      </w:pPr>
                      <w:r w:rsidRPr="009A66FE">
                        <w:rPr>
                          <w:sz w:val="22"/>
                          <w:szCs w:val="22"/>
                        </w:rPr>
                        <w:t>Assign</w:t>
                      </w:r>
                      <w:r>
                        <w:t xml:space="preserve"> it to </w:t>
                      </w:r>
                      <w:r w:rsidRPr="009A66FE">
                        <w:rPr>
                          <w:sz w:val="22"/>
                          <w:szCs w:val="22"/>
                        </w:rPr>
                        <w:t>vendor</w:t>
                      </w:r>
                    </w:p>
                  </w:txbxContent>
                </v:textbox>
              </v:rect>
            </w:pict>
          </mc:Fallback>
        </mc:AlternateContent>
      </w:r>
    </w:p>
    <w:p w14:paraId="7614172F" w14:textId="19222614" w:rsidR="006D02C3" w:rsidRDefault="002D5126" w:rsidP="006D02C3">
      <w:pPr>
        <w:spacing w:after="200"/>
        <w:jc w:val="center"/>
        <w:rPr>
          <w:rFonts w:cs="Calibri"/>
        </w:rPr>
      </w:pPr>
      <w:r>
        <w:rPr>
          <w:rFonts w:cs="Calibri"/>
          <w:noProof/>
        </w:rPr>
        <mc:AlternateContent>
          <mc:Choice Requires="wps">
            <w:drawing>
              <wp:anchor distT="0" distB="0" distL="114300" distR="114300" simplePos="0" relativeHeight="251930624" behindDoc="0" locked="0" layoutInCell="1" allowOverlap="1" wp14:anchorId="4E1B8037" wp14:editId="23B5D88F">
                <wp:simplePos x="0" y="0"/>
                <wp:positionH relativeFrom="column">
                  <wp:posOffset>3948545</wp:posOffset>
                </wp:positionH>
                <wp:positionV relativeFrom="paragraph">
                  <wp:posOffset>254998</wp:posOffset>
                </wp:positionV>
                <wp:extent cx="0" cy="327808"/>
                <wp:effectExtent l="76200" t="0" r="76200" b="53340"/>
                <wp:wrapNone/>
                <wp:docPr id="168" name="Straight Arrow Connector 168"/>
                <wp:cNvGraphicFramePr/>
                <a:graphic xmlns:a="http://schemas.openxmlformats.org/drawingml/2006/main">
                  <a:graphicData uri="http://schemas.microsoft.com/office/word/2010/wordprocessingShape">
                    <wps:wsp>
                      <wps:cNvCnPr/>
                      <wps:spPr>
                        <a:xfrm>
                          <a:off x="0" y="0"/>
                          <a:ext cx="0" cy="32780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BD07BA" id="Straight Arrow Connector 168" o:spid="_x0000_s1026" type="#_x0000_t32" style="position:absolute;margin-left:310.9pt;margin-top:20.1pt;width:0;height:25.8pt;z-index:251930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" strokecolor="#4472c4 [3204]" strokeweight=".5pt">
                <v:stroke endarrow="block" joinstyle="miter"/>
              </v:shape>
            </w:pict>
          </mc:Fallback>
        </mc:AlternateContent>
      </w:r>
    </w:p>
    <w:p w14:paraId="7676973C" w14:textId="6E2CD962" w:rsidR="00CB7E11" w:rsidRDefault="002D5126" w:rsidP="006D02C3">
      <w:pPr>
        <w:spacing w:after="200"/>
        <w:jc w:val="center"/>
        <w:rPr>
          <w:rFonts w:cs="Calibri"/>
        </w:rPr>
      </w:pPr>
      <w:r w:rsidRPr="000175DE">
        <w:rPr>
          <w:rFonts w:cs="Calibri"/>
          <w:noProof/>
        </w:rPr>
        <mc:AlternateContent>
          <mc:Choice Requires="wps">
            <w:drawing>
              <wp:anchor distT="0" distB="0" distL="114300" distR="114300" simplePos="0" relativeHeight="251914240" behindDoc="0" locked="0" layoutInCell="1" allowOverlap="1" wp14:anchorId="066C7620" wp14:editId="14CDA284">
                <wp:simplePos x="0" y="0"/>
                <wp:positionH relativeFrom="column">
                  <wp:posOffset>4020465</wp:posOffset>
                </wp:positionH>
                <wp:positionV relativeFrom="paragraph">
                  <wp:posOffset>7595</wp:posOffset>
                </wp:positionV>
                <wp:extent cx="350520" cy="228600"/>
                <wp:effectExtent l="0" t="0" r="0" b="0"/>
                <wp:wrapNone/>
                <wp:docPr id="158" name="Text Box 158"/>
                <wp:cNvGraphicFramePr/>
                <a:graphic xmlns:a="http://schemas.openxmlformats.org/drawingml/2006/main">
                  <a:graphicData uri="http://schemas.microsoft.com/office/word/2010/wordprocessingShape">
                    <wps:wsp>
                      <wps:cNvSpPr txBox="1"/>
                      <wps:spPr>
                        <a:xfrm>
                          <a:off x="0" y="0"/>
                          <a:ext cx="350520" cy="228600"/>
                        </a:xfrm>
                        <a:prstGeom prst="rect">
                          <a:avLst/>
                        </a:prstGeom>
                        <a:solidFill>
                          <a:schemeClr val="bg1">
                            <a:lumMod val="85000"/>
                          </a:schemeClr>
                        </a:solidFill>
                        <a:ln w="6350">
                          <a:noFill/>
                        </a:ln>
                      </wps:spPr>
                      <wps:txbx>
                        <w:txbxContent>
                          <w:p w14:paraId="0D9EF742" w14:textId="77777777" w:rsidR="00690D6E" w:rsidRDefault="00690D6E" w:rsidP="000175DE">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6C7620" id="Text Box 158" o:spid="_x0000_s1061" type="#_x0000_t202" style="position:absolute;left:0;text-align:left;margin-left:316.55pt;margin-top:.6pt;width:27.6pt;height:18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" fillcolor="#d8d8d8 [2732]" stroked="f" strokeweight=".5pt">
                <v:textbox>
                  <w:txbxContent>
                    <w:p w14:paraId="0D9EF742" w14:textId="77777777" w:rsidR="00690D6E" w:rsidRDefault="00690D6E" w:rsidP="000175DE">
                      <w:r>
                        <w:t>No</w:t>
                      </w:r>
                    </w:p>
                  </w:txbxContent>
                </v:textbox>
              </v:shape>
            </w:pict>
          </mc:Fallback>
        </mc:AlternateContent>
      </w:r>
      <w:r w:rsidR="00D8589F" w:rsidRPr="00FB6583">
        <w:rPr>
          <w:rFonts w:cs="Calibri"/>
          <w:noProof/>
        </w:rPr>
        <mc:AlternateContent>
          <mc:Choice Requires="wps">
            <w:drawing>
              <wp:anchor distT="0" distB="0" distL="114300" distR="114300" simplePos="0" relativeHeight="251832320" behindDoc="0" locked="0" layoutInCell="1" allowOverlap="1" wp14:anchorId="069A0A72" wp14:editId="70999062">
                <wp:simplePos x="0" y="0"/>
                <wp:positionH relativeFrom="page">
                  <wp:posOffset>5772150</wp:posOffset>
                </wp:positionH>
                <wp:positionV relativeFrom="paragraph">
                  <wp:posOffset>87630</wp:posOffset>
                </wp:positionV>
                <wp:extent cx="914400" cy="457200"/>
                <wp:effectExtent l="0" t="0" r="19050" b="19050"/>
                <wp:wrapNone/>
                <wp:docPr id="97" name="Rectangle 97"/>
                <wp:cNvGraphicFramePr/>
                <a:graphic xmlns:a="http://schemas.openxmlformats.org/drawingml/2006/main">
                  <a:graphicData uri="http://schemas.microsoft.com/office/word/2010/wordprocessingShape">
                    <wps:wsp>
                      <wps:cNvSpPr/>
                      <wps:spPr>
                        <a:xfrm>
                          <a:off x="0" y="0"/>
                          <a:ext cx="91440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CAC6728" w14:textId="77777777" w:rsidR="00690D6E" w:rsidRDefault="00690D6E" w:rsidP="00FB6583">
                            <w:pPr>
                              <w:jc w:val="center"/>
                              <w:rPr>
                                <w:sz w:val="22"/>
                                <w:szCs w:val="22"/>
                              </w:rPr>
                            </w:pPr>
                            <w:r w:rsidRPr="009A66FE">
                              <w:rPr>
                                <w:sz w:val="22"/>
                                <w:szCs w:val="22"/>
                              </w:rPr>
                              <w:t xml:space="preserve">Close </w:t>
                            </w:r>
                          </w:p>
                          <w:p w14:paraId="5B07438B" w14:textId="030E0A43" w:rsidR="00690D6E" w:rsidRPr="009A66FE" w:rsidRDefault="00690D6E" w:rsidP="00FB6583">
                            <w:pPr>
                              <w:jc w:val="center"/>
                              <w:rPr>
                                <w:sz w:val="22"/>
                                <w:szCs w:val="22"/>
                              </w:rPr>
                            </w:pPr>
                            <w:r w:rsidRPr="009A66FE">
                              <w:rPr>
                                <w:sz w:val="22"/>
                                <w:szCs w:val="22"/>
                              </w:rPr>
                              <w:t>Incident</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9A0A72" id="Rectangle 97" o:spid="_x0000_s1062" style="position:absolute;left:0;text-align:left;margin-left:454.5pt;margin-top:6.9pt;width:1in;height:36pt;z-index:251832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" fillcolor="#4472c4 [3204]" strokecolor="#1f3763 [1604]" strokeweight="1pt">
                <v:textbox inset="0,0,0">
                  <w:txbxContent>
                    <w:p w14:paraId="4CAC6728" w14:textId="77777777" w:rsidR="00690D6E" w:rsidRDefault="00690D6E" w:rsidP="00FB6583">
                      <w:pPr>
                        <w:jc w:val="center"/>
                        <w:rPr>
                          <w:sz w:val="22"/>
                          <w:szCs w:val="22"/>
                        </w:rPr>
                      </w:pPr>
                      <w:r w:rsidRPr="009A66FE">
                        <w:rPr>
                          <w:sz w:val="22"/>
                          <w:szCs w:val="22"/>
                        </w:rPr>
                        <w:t xml:space="preserve">Close </w:t>
                      </w:r>
                    </w:p>
                    <w:p w14:paraId="5B07438B" w14:textId="030E0A43" w:rsidR="00690D6E" w:rsidRPr="009A66FE" w:rsidRDefault="00690D6E" w:rsidP="00FB6583">
                      <w:pPr>
                        <w:jc w:val="center"/>
                        <w:rPr>
                          <w:sz w:val="22"/>
                          <w:szCs w:val="22"/>
                        </w:rPr>
                      </w:pPr>
                      <w:r w:rsidRPr="009A66FE">
                        <w:rPr>
                          <w:sz w:val="22"/>
                          <w:szCs w:val="22"/>
                        </w:rPr>
                        <w:t>Incident</w:t>
                      </w:r>
                    </w:p>
                  </w:txbxContent>
                </v:textbox>
                <w10:wrap anchorx="page"/>
              </v:rect>
            </w:pict>
          </mc:Fallback>
        </mc:AlternateContent>
      </w:r>
    </w:p>
    <w:p w14:paraId="70699A54" w14:textId="2D892ECC" w:rsidR="00CB7E11" w:rsidRDefault="007C229C" w:rsidP="006D02C3">
      <w:pPr>
        <w:spacing w:after="200"/>
        <w:jc w:val="center"/>
        <w:rPr>
          <w:rFonts w:cs="Calibri"/>
        </w:rPr>
      </w:pPr>
      <w:r>
        <w:rPr>
          <w:rFonts w:cs="Calibri"/>
          <w:noProof/>
        </w:rPr>
        <mc:AlternateContent>
          <mc:Choice Requires="wps">
            <w:drawing>
              <wp:anchor distT="0" distB="0" distL="114300" distR="114300" simplePos="0" relativeHeight="251943936" behindDoc="0" locked="0" layoutInCell="1" allowOverlap="1" wp14:anchorId="7E6552DA" wp14:editId="0EA6883E">
                <wp:simplePos x="0" y="0"/>
                <wp:positionH relativeFrom="column">
                  <wp:posOffset>1590261</wp:posOffset>
                </wp:positionH>
                <wp:positionV relativeFrom="paragraph">
                  <wp:posOffset>18912</wp:posOffset>
                </wp:positionV>
                <wp:extent cx="1188720" cy="592124"/>
                <wp:effectExtent l="0" t="0" r="11430" b="17780"/>
                <wp:wrapNone/>
                <wp:docPr id="46" name="Flowchart: Predefined Process 46"/>
                <wp:cNvGraphicFramePr/>
                <a:graphic xmlns:a="http://schemas.openxmlformats.org/drawingml/2006/main">
                  <a:graphicData uri="http://schemas.microsoft.com/office/word/2010/wordprocessingShape">
                    <wps:wsp>
                      <wps:cNvSpPr/>
                      <wps:spPr>
                        <a:xfrm>
                          <a:off x="0" y="0"/>
                          <a:ext cx="1188720" cy="592124"/>
                        </a:xfrm>
                        <a:prstGeom prst="flowChartPredefined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3D8D8E9" w14:textId="25C5633B" w:rsidR="00690D6E" w:rsidRPr="007C229C" w:rsidRDefault="00690D6E" w:rsidP="007C229C">
                            <w:pPr>
                              <w:jc w:val="center"/>
                            </w:pPr>
                            <w:r w:rsidRPr="007C229C">
                              <w:rPr>
                                <w:sz w:val="22"/>
                                <w:szCs w:val="22"/>
                              </w:rPr>
                              <w:t>Follow Major Incident Process</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6552DA" id="Flowchart: Predefined Process 46" o:spid="_x0000_s1063" type="#_x0000_t112" style="position:absolute;left:0;text-align:left;margin-left:125.2pt;margin-top:1.5pt;width:93.6pt;height:46.6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" fillcolor="#4472c4 [3204]" strokecolor="#1f3763 [1604]" strokeweight="1pt">
                <v:textbox inset="0,0,0">
                  <w:txbxContent>
                    <w:p w14:paraId="53D8D8E9" w14:textId="25C5633B" w:rsidR="00690D6E" w:rsidRPr="007C229C" w:rsidRDefault="00690D6E" w:rsidP="007C229C">
                      <w:pPr>
                        <w:jc w:val="center"/>
                      </w:pPr>
                      <w:r w:rsidRPr="007C229C">
                        <w:rPr>
                          <w:sz w:val="22"/>
                          <w:szCs w:val="22"/>
                        </w:rPr>
                        <w:t>Follow Major Incident Process</w:t>
                      </w:r>
                    </w:p>
                  </w:txbxContent>
                </v:textbox>
              </v:shape>
            </w:pict>
          </mc:Fallback>
        </mc:AlternateContent>
      </w:r>
      <w:r w:rsidR="000175DE" w:rsidRPr="000175DE">
        <w:rPr>
          <w:rFonts w:cs="Calibri"/>
          <w:noProof/>
        </w:rPr>
        <mc:AlternateContent>
          <mc:Choice Requires="wps">
            <w:drawing>
              <wp:anchor distT="0" distB="0" distL="114300" distR="114300" simplePos="0" relativeHeight="251916288" behindDoc="0" locked="0" layoutInCell="1" allowOverlap="1" wp14:anchorId="063B9522" wp14:editId="4448001B">
                <wp:simplePos x="0" y="0"/>
                <wp:positionH relativeFrom="margin">
                  <wp:posOffset>3105785</wp:posOffset>
                </wp:positionH>
                <wp:positionV relativeFrom="paragraph">
                  <wp:posOffset>21590</wp:posOffset>
                </wp:positionV>
                <wp:extent cx="402336" cy="228600"/>
                <wp:effectExtent l="0" t="0" r="0" b="0"/>
                <wp:wrapNone/>
                <wp:docPr id="159" name="Text Box 159"/>
                <wp:cNvGraphicFramePr/>
                <a:graphic xmlns:a="http://schemas.openxmlformats.org/drawingml/2006/main">
                  <a:graphicData uri="http://schemas.microsoft.com/office/word/2010/wordprocessingShape">
                    <wps:wsp>
                      <wps:cNvSpPr txBox="1"/>
                      <wps:spPr>
                        <a:xfrm>
                          <a:off x="0" y="0"/>
                          <a:ext cx="402336" cy="228600"/>
                        </a:xfrm>
                        <a:prstGeom prst="rect">
                          <a:avLst/>
                        </a:prstGeom>
                        <a:solidFill>
                          <a:schemeClr val="bg1">
                            <a:lumMod val="85000"/>
                          </a:schemeClr>
                        </a:solidFill>
                        <a:ln w="6350">
                          <a:noFill/>
                        </a:ln>
                      </wps:spPr>
                      <wps:txbx>
                        <w:txbxContent>
                          <w:p w14:paraId="3769B536" w14:textId="77777777" w:rsidR="00690D6E" w:rsidRDefault="00690D6E" w:rsidP="000175DE">
                            <w: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B9522" id="Text Box 159" o:spid="_x0000_s1064" type="#_x0000_t202" style="position:absolute;left:0;text-align:left;margin-left:244.55pt;margin-top:1.7pt;width:31.7pt;height:18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" fillcolor="#d8d8d8 [2732]" stroked="f" strokeweight=".5pt">
                <v:textbox>
                  <w:txbxContent>
                    <w:p w14:paraId="3769B536" w14:textId="77777777" w:rsidR="00690D6E" w:rsidRDefault="00690D6E" w:rsidP="000175DE">
                      <w:r>
                        <w:t>Yes</w:t>
                      </w:r>
                    </w:p>
                  </w:txbxContent>
                </v:textbox>
                <w10:wrap anchorx="margin"/>
              </v:shape>
            </w:pict>
          </mc:Fallback>
        </mc:AlternateContent>
      </w:r>
      <w:r w:rsidR="006E1209">
        <w:rPr>
          <w:rFonts w:cs="Calibri"/>
          <w:noProof/>
        </w:rPr>
        <mc:AlternateContent>
          <mc:Choice Requires="wps">
            <w:drawing>
              <wp:anchor distT="0" distB="0" distL="114300" distR="114300" simplePos="0" relativeHeight="251901952" behindDoc="0" locked="0" layoutInCell="1" allowOverlap="1" wp14:anchorId="292D2CA2" wp14:editId="5D8D68C8">
                <wp:simplePos x="0" y="0"/>
                <wp:positionH relativeFrom="column">
                  <wp:posOffset>5318442</wp:posOffset>
                </wp:positionH>
                <wp:positionV relativeFrom="paragraph">
                  <wp:posOffset>269240</wp:posOffset>
                </wp:positionV>
                <wp:extent cx="0" cy="590550"/>
                <wp:effectExtent l="76200" t="38100" r="57150" b="19050"/>
                <wp:wrapNone/>
                <wp:docPr id="145" name="Straight Arrow Connector 145"/>
                <wp:cNvGraphicFramePr/>
                <a:graphic xmlns:a="http://schemas.openxmlformats.org/drawingml/2006/main">
                  <a:graphicData uri="http://schemas.microsoft.com/office/word/2010/wordprocessingShape">
                    <wps:wsp>
                      <wps:cNvCnPr/>
                      <wps:spPr>
                        <a:xfrm flipV="1">
                          <a:off x="0" y="0"/>
                          <a:ext cx="0" cy="590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F955EE" id="Straight Arrow Connector 145" o:spid="_x0000_s1026" type="#_x0000_t32" style="position:absolute;margin-left:418.75pt;margin-top:21.2pt;width:0;height:46.5pt;flip:y;z-index:251901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" strokecolor="#4472c4 [3204]" strokeweight=".5pt">
                <v:stroke endarrow="block" joinstyle="miter"/>
              </v:shape>
            </w:pict>
          </mc:Fallback>
        </mc:AlternateContent>
      </w:r>
      <w:r w:rsidR="00276E95" w:rsidRPr="00FB6583">
        <w:rPr>
          <w:rFonts w:cs="Calibri"/>
          <w:noProof/>
        </w:rPr>
        <mc:AlternateContent>
          <mc:Choice Requires="wps">
            <w:drawing>
              <wp:anchor distT="0" distB="0" distL="114300" distR="114300" simplePos="0" relativeHeight="251856896" behindDoc="0" locked="0" layoutInCell="1" allowOverlap="1" wp14:anchorId="78F5D554" wp14:editId="286E1C80">
                <wp:simplePos x="0" y="0"/>
                <wp:positionH relativeFrom="column">
                  <wp:posOffset>3434715</wp:posOffset>
                </wp:positionH>
                <wp:positionV relativeFrom="paragraph">
                  <wp:posOffset>31115</wp:posOffset>
                </wp:positionV>
                <wp:extent cx="1028700" cy="581025"/>
                <wp:effectExtent l="19050" t="19050" r="38100" b="47625"/>
                <wp:wrapNone/>
                <wp:docPr id="109" name="Flowchart: Decision 109"/>
                <wp:cNvGraphicFramePr/>
                <a:graphic xmlns:a="http://schemas.openxmlformats.org/drawingml/2006/main">
                  <a:graphicData uri="http://schemas.microsoft.com/office/word/2010/wordprocessingShape">
                    <wps:wsp>
                      <wps:cNvSpPr/>
                      <wps:spPr>
                        <a:xfrm>
                          <a:off x="0" y="0"/>
                          <a:ext cx="1028700" cy="581025"/>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B786523" w14:textId="4B11A3EF" w:rsidR="00690D6E" w:rsidRPr="00D8589F" w:rsidRDefault="00690D6E" w:rsidP="00D8589F">
                            <w:pPr>
                              <w:jc w:val="center"/>
                            </w:pPr>
                            <w:r>
                              <w:t>Is it P1 or P</w:t>
                            </w:r>
                            <w:proofErr w:type="gramStart"/>
                            <w:r>
                              <w:t xml:space="preserve">2 </w:t>
                            </w:r>
                            <w:r w:rsidRPr="00D8589F">
                              <w:t>?</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5D554" id="Flowchart: Decision 109" o:spid="_x0000_s1065" type="#_x0000_t110" style="position:absolute;left:0;text-align:left;margin-left:270.45pt;margin-top:2.45pt;width:81pt;height:45.7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" fillcolor="#4472c4 [3204]" strokecolor="#1f3763 [1604]" strokeweight="1pt">
                <v:textbox inset="0,0,0,0">
                  <w:txbxContent>
                    <w:p w14:paraId="7B786523" w14:textId="4B11A3EF" w:rsidR="00690D6E" w:rsidRPr="00D8589F" w:rsidRDefault="00690D6E" w:rsidP="00D8589F">
                      <w:pPr>
                        <w:jc w:val="center"/>
                      </w:pPr>
                      <w:r>
                        <w:t>Is it P1 or P</w:t>
                      </w:r>
                      <w:proofErr w:type="gramStart"/>
                      <w:r>
                        <w:t xml:space="preserve">2 </w:t>
                      </w:r>
                      <w:r w:rsidRPr="00D8589F">
                        <w:t>?</w:t>
                      </w:r>
                      <w:proofErr w:type="gramEnd"/>
                    </w:p>
                  </w:txbxContent>
                </v:textbox>
              </v:shape>
            </w:pict>
          </mc:Fallback>
        </mc:AlternateContent>
      </w:r>
    </w:p>
    <w:p w14:paraId="5E81F61B" w14:textId="12ED1D49" w:rsidR="00CB7E11" w:rsidRDefault="00276E95" w:rsidP="006D02C3">
      <w:pPr>
        <w:spacing w:after="200"/>
        <w:jc w:val="center"/>
        <w:rPr>
          <w:rFonts w:cs="Calibri"/>
        </w:rPr>
      </w:pPr>
      <w:r>
        <w:rPr>
          <w:rFonts w:cs="Calibri"/>
          <w:noProof/>
        </w:rPr>
        <mc:AlternateContent>
          <mc:Choice Requires="wps">
            <w:drawing>
              <wp:anchor distT="0" distB="0" distL="114300" distR="114300" simplePos="0" relativeHeight="251869184" behindDoc="0" locked="0" layoutInCell="1" allowOverlap="1" wp14:anchorId="02EAF2EC" wp14:editId="3247A578">
                <wp:simplePos x="0" y="0"/>
                <wp:positionH relativeFrom="column">
                  <wp:posOffset>2789926</wp:posOffset>
                </wp:positionH>
                <wp:positionV relativeFrom="paragraph">
                  <wp:posOffset>40640</wp:posOffset>
                </wp:positionV>
                <wp:extent cx="640080" cy="9525"/>
                <wp:effectExtent l="19050" t="57150" r="0" b="85725"/>
                <wp:wrapNone/>
                <wp:docPr id="119" name="Straight Arrow Connector 119"/>
                <wp:cNvGraphicFramePr/>
                <a:graphic xmlns:a="http://schemas.openxmlformats.org/drawingml/2006/main">
                  <a:graphicData uri="http://schemas.microsoft.com/office/word/2010/wordprocessingShape">
                    <wps:wsp>
                      <wps:cNvCnPr/>
                      <wps:spPr>
                        <a:xfrm flipH="1">
                          <a:off x="0" y="0"/>
                          <a:ext cx="64008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13C51F26" id="_x0000_t32" coordsize="21600,21600" o:spt="32" o:oned="t" path="m,l21600,21600e" filled="f">
                <v:path arrowok="t" fillok="f" o:connecttype="none"/>
                <o:lock v:ext="edit" shapetype="t"/>
              </v:shapetype>
              <v:shape id="Straight Arrow Connector 119" o:spid="_x0000_s1026" type="#_x0000_t32" style="position:absolute;margin-left:219.7pt;margin-top:3.2pt;width:50.4pt;height:.75pt;flip:x;z-index:251869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" strokecolor="#4472c4 [3204]" strokeweight=".5pt">
                <v:stroke endarrow="block" joinstyle="miter"/>
              </v:shape>
            </w:pict>
          </mc:Fallback>
        </mc:AlternateContent>
      </w:r>
    </w:p>
    <w:p w14:paraId="240B9C2D" w14:textId="283B0C36" w:rsidR="00CB7E11" w:rsidRDefault="000175DE" w:rsidP="006D02C3">
      <w:pPr>
        <w:spacing w:after="200"/>
        <w:jc w:val="center"/>
        <w:rPr>
          <w:rFonts w:cs="Calibri"/>
        </w:rPr>
      </w:pPr>
      <w:r w:rsidRPr="000175DE">
        <w:rPr>
          <w:rFonts w:cs="Calibri"/>
          <w:noProof/>
        </w:rPr>
        <mc:AlternateContent>
          <mc:Choice Requires="wps">
            <w:drawing>
              <wp:anchor distT="0" distB="0" distL="114300" distR="114300" simplePos="0" relativeHeight="251918336" behindDoc="0" locked="0" layoutInCell="1" allowOverlap="1" wp14:anchorId="2908CC4B" wp14:editId="754F8976">
                <wp:simplePos x="0" y="0"/>
                <wp:positionH relativeFrom="column">
                  <wp:posOffset>4036859</wp:posOffset>
                </wp:positionH>
                <wp:positionV relativeFrom="paragraph">
                  <wp:posOffset>30513</wp:posOffset>
                </wp:positionV>
                <wp:extent cx="350520" cy="228600"/>
                <wp:effectExtent l="0" t="0" r="0" b="0"/>
                <wp:wrapNone/>
                <wp:docPr id="160" name="Text Box 160"/>
                <wp:cNvGraphicFramePr/>
                <a:graphic xmlns:a="http://schemas.openxmlformats.org/drawingml/2006/main">
                  <a:graphicData uri="http://schemas.microsoft.com/office/word/2010/wordprocessingShape">
                    <wps:wsp>
                      <wps:cNvSpPr txBox="1"/>
                      <wps:spPr>
                        <a:xfrm>
                          <a:off x="0" y="0"/>
                          <a:ext cx="350520" cy="228600"/>
                        </a:xfrm>
                        <a:prstGeom prst="rect">
                          <a:avLst/>
                        </a:prstGeom>
                        <a:solidFill>
                          <a:schemeClr val="bg1">
                            <a:lumMod val="85000"/>
                          </a:schemeClr>
                        </a:solidFill>
                        <a:ln w="6350">
                          <a:noFill/>
                        </a:ln>
                      </wps:spPr>
                      <wps:txbx>
                        <w:txbxContent>
                          <w:p w14:paraId="3DF88452" w14:textId="77777777" w:rsidR="00690D6E" w:rsidRDefault="00690D6E" w:rsidP="000175DE">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08CC4B" id="Text Box 160" o:spid="_x0000_s1066" type="#_x0000_t202" style="position:absolute;left:0;text-align:left;margin-left:317.85pt;margin-top:2.4pt;width:27.6pt;height:18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" fillcolor="#d8d8d8 [2732]" stroked="f" strokeweight=".5pt">
                <v:textbox>
                  <w:txbxContent>
                    <w:p w14:paraId="3DF88452" w14:textId="77777777" w:rsidR="00690D6E" w:rsidRDefault="00690D6E" w:rsidP="000175DE">
                      <w:r>
                        <w:t>No</w:t>
                      </w:r>
                    </w:p>
                  </w:txbxContent>
                </v:textbox>
              </v:shape>
            </w:pict>
          </mc:Fallback>
        </mc:AlternateContent>
      </w:r>
      <w:r w:rsidR="00276E95">
        <w:rPr>
          <w:rFonts w:cs="Calibri"/>
          <w:noProof/>
        </w:rPr>
        <mc:AlternateContent>
          <mc:Choice Requires="wps">
            <w:drawing>
              <wp:anchor distT="0" distB="0" distL="114300" distR="114300" simplePos="0" relativeHeight="251871232" behindDoc="0" locked="0" layoutInCell="1" allowOverlap="1" wp14:anchorId="110E97A7" wp14:editId="42053867">
                <wp:simplePos x="0" y="0"/>
                <wp:positionH relativeFrom="column">
                  <wp:posOffset>3943350</wp:posOffset>
                </wp:positionH>
                <wp:positionV relativeFrom="paragraph">
                  <wp:posOffset>50800</wp:posOffset>
                </wp:positionV>
                <wp:extent cx="0" cy="247650"/>
                <wp:effectExtent l="76200" t="0" r="57150" b="57150"/>
                <wp:wrapNone/>
                <wp:docPr id="121" name="Straight Arrow Connector 121"/>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24A05D" id="Straight Arrow Connector 121" o:spid="_x0000_s1026" type="#_x0000_t32" style="position:absolute;margin-left:310.5pt;margin-top:4pt;width:0;height:19.5pt;z-index:251871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" strokecolor="#4472c4 [3204]" strokeweight=".5pt">
                <v:stroke endarrow="block" joinstyle="miter"/>
              </v:shape>
            </w:pict>
          </mc:Fallback>
        </mc:AlternateContent>
      </w:r>
    </w:p>
    <w:p w14:paraId="195441EB" w14:textId="339C6533" w:rsidR="00CB7E11" w:rsidRDefault="005234C7" w:rsidP="006D02C3">
      <w:pPr>
        <w:spacing w:after="200"/>
        <w:jc w:val="center"/>
        <w:rPr>
          <w:rFonts w:cs="Calibri"/>
        </w:rPr>
      </w:pPr>
      <w:r>
        <w:rPr>
          <w:rFonts w:cs="Calibri"/>
          <w:noProof/>
        </w:rPr>
        <mc:AlternateContent>
          <mc:Choice Requires="wps">
            <w:drawing>
              <wp:anchor distT="0" distB="0" distL="114300" distR="114300" simplePos="0" relativeHeight="251873280" behindDoc="0" locked="0" layoutInCell="1" allowOverlap="1" wp14:anchorId="49AC684D" wp14:editId="51E80E7A">
                <wp:simplePos x="0" y="0"/>
                <wp:positionH relativeFrom="column">
                  <wp:posOffset>1181594</wp:posOffset>
                </wp:positionH>
                <wp:positionV relativeFrom="paragraph">
                  <wp:posOffset>240805</wp:posOffset>
                </wp:positionV>
                <wp:extent cx="2296267" cy="665018"/>
                <wp:effectExtent l="76200" t="0" r="27940" b="59055"/>
                <wp:wrapNone/>
                <wp:docPr id="123" name="Connector: Elbow 123"/>
                <wp:cNvGraphicFramePr/>
                <a:graphic xmlns:a="http://schemas.openxmlformats.org/drawingml/2006/main">
                  <a:graphicData uri="http://schemas.microsoft.com/office/word/2010/wordprocessingShape">
                    <wps:wsp>
                      <wps:cNvCnPr/>
                      <wps:spPr>
                        <a:xfrm flipH="1">
                          <a:off x="0" y="0"/>
                          <a:ext cx="2296267" cy="665018"/>
                        </a:xfrm>
                        <a:prstGeom prst="bentConnector3">
                          <a:avLst>
                            <a:gd name="adj1" fmla="val 9981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4E7621" id="Connector: Elbow 123" o:spid="_x0000_s1026" type="#_x0000_t34" style="position:absolute;margin-left:93.05pt;margin-top:18.95pt;width:180.8pt;height:52.35pt;flip:x;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" adj="21559" strokecolor="#4472c4 [3204]" strokeweight=".5pt">
                <v:stroke endarrow="block"/>
              </v:shape>
            </w:pict>
          </mc:Fallback>
        </mc:AlternateContent>
      </w:r>
      <w:r w:rsidR="001B33A5" w:rsidRPr="00FB6583">
        <w:rPr>
          <w:rFonts w:cs="Calibri"/>
          <w:noProof/>
        </w:rPr>
        <mc:AlternateContent>
          <mc:Choice Requires="wps">
            <w:drawing>
              <wp:anchor distT="0" distB="0" distL="114300" distR="114300" simplePos="0" relativeHeight="251834368" behindDoc="0" locked="0" layoutInCell="1" allowOverlap="1" wp14:anchorId="2C0D03DC" wp14:editId="2295E363">
                <wp:simplePos x="0" y="0"/>
                <wp:positionH relativeFrom="column">
                  <wp:posOffset>4855210</wp:posOffset>
                </wp:positionH>
                <wp:positionV relativeFrom="paragraph">
                  <wp:posOffset>22225</wp:posOffset>
                </wp:positionV>
                <wp:extent cx="914400" cy="457200"/>
                <wp:effectExtent l="0" t="0" r="19050" b="19050"/>
                <wp:wrapNone/>
                <wp:docPr id="98" name="Rectangle 98"/>
                <wp:cNvGraphicFramePr/>
                <a:graphic xmlns:a="http://schemas.openxmlformats.org/drawingml/2006/main">
                  <a:graphicData uri="http://schemas.microsoft.com/office/word/2010/wordprocessingShape">
                    <wps:wsp>
                      <wps:cNvSpPr/>
                      <wps:spPr>
                        <a:xfrm>
                          <a:off x="0" y="0"/>
                          <a:ext cx="91440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4CCB543" w14:textId="77777777" w:rsidR="00690D6E" w:rsidRDefault="00690D6E" w:rsidP="00FB6583">
                            <w:pPr>
                              <w:jc w:val="center"/>
                              <w:rPr>
                                <w:sz w:val="22"/>
                                <w:szCs w:val="22"/>
                              </w:rPr>
                            </w:pPr>
                            <w:r w:rsidRPr="009A66FE">
                              <w:rPr>
                                <w:sz w:val="22"/>
                                <w:szCs w:val="22"/>
                              </w:rPr>
                              <w:t xml:space="preserve">Verify </w:t>
                            </w:r>
                          </w:p>
                          <w:p w14:paraId="011C21DB" w14:textId="0CFE59EE" w:rsidR="00690D6E" w:rsidRPr="009A66FE" w:rsidRDefault="00690D6E" w:rsidP="00FB6583">
                            <w:pPr>
                              <w:jc w:val="center"/>
                              <w:rPr>
                                <w:sz w:val="22"/>
                                <w:szCs w:val="22"/>
                              </w:rPr>
                            </w:pPr>
                            <w:r w:rsidRPr="009A66FE">
                              <w:rPr>
                                <w:sz w:val="22"/>
                                <w:szCs w:val="22"/>
                              </w:rPr>
                              <w:t>Resolution</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0D03DC" id="Rectangle 98" o:spid="_x0000_s1067" style="position:absolute;left:0;text-align:left;margin-left:382.3pt;margin-top:1.75pt;width:1in;height:36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" fillcolor="#4472c4 [3204]" strokecolor="#1f3763 [1604]" strokeweight="1pt">
                <v:textbox inset="0,0,0">
                  <w:txbxContent>
                    <w:p w14:paraId="14CCB543" w14:textId="77777777" w:rsidR="00690D6E" w:rsidRDefault="00690D6E" w:rsidP="00FB6583">
                      <w:pPr>
                        <w:jc w:val="center"/>
                        <w:rPr>
                          <w:sz w:val="22"/>
                          <w:szCs w:val="22"/>
                        </w:rPr>
                      </w:pPr>
                      <w:r w:rsidRPr="009A66FE">
                        <w:rPr>
                          <w:sz w:val="22"/>
                          <w:szCs w:val="22"/>
                        </w:rPr>
                        <w:t xml:space="preserve">Verify </w:t>
                      </w:r>
                    </w:p>
                    <w:p w14:paraId="011C21DB" w14:textId="0CFE59EE" w:rsidR="00690D6E" w:rsidRPr="009A66FE" w:rsidRDefault="00690D6E" w:rsidP="00FB6583">
                      <w:pPr>
                        <w:jc w:val="center"/>
                        <w:rPr>
                          <w:sz w:val="22"/>
                          <w:szCs w:val="22"/>
                        </w:rPr>
                      </w:pPr>
                      <w:r w:rsidRPr="009A66FE">
                        <w:rPr>
                          <w:sz w:val="22"/>
                          <w:szCs w:val="22"/>
                        </w:rPr>
                        <w:t>Resolution</w:t>
                      </w:r>
                    </w:p>
                  </w:txbxContent>
                </v:textbox>
              </v:rect>
            </w:pict>
          </mc:Fallback>
        </mc:AlternateContent>
      </w:r>
      <w:r w:rsidR="00276E95" w:rsidRPr="00FB6583">
        <w:rPr>
          <w:rFonts w:cs="Calibri"/>
          <w:noProof/>
        </w:rPr>
        <mc:AlternateContent>
          <mc:Choice Requires="wps">
            <w:drawing>
              <wp:anchor distT="0" distB="0" distL="114300" distR="114300" simplePos="0" relativeHeight="251828224" behindDoc="0" locked="0" layoutInCell="1" allowOverlap="1" wp14:anchorId="435329A6" wp14:editId="67BC87CC">
                <wp:simplePos x="0" y="0"/>
                <wp:positionH relativeFrom="column">
                  <wp:posOffset>3490595</wp:posOffset>
                </wp:positionH>
                <wp:positionV relativeFrom="paragraph">
                  <wp:posOffset>31750</wp:posOffset>
                </wp:positionV>
                <wp:extent cx="914400" cy="457200"/>
                <wp:effectExtent l="0" t="0" r="19050" b="19050"/>
                <wp:wrapNone/>
                <wp:docPr id="95" name="Rectangle 95"/>
                <wp:cNvGraphicFramePr/>
                <a:graphic xmlns:a="http://schemas.openxmlformats.org/drawingml/2006/main">
                  <a:graphicData uri="http://schemas.microsoft.com/office/word/2010/wordprocessingShape">
                    <wps:wsp>
                      <wps:cNvSpPr/>
                      <wps:spPr>
                        <a:xfrm>
                          <a:off x="0" y="0"/>
                          <a:ext cx="91440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9D47B6F" w14:textId="77777777" w:rsidR="00690D6E" w:rsidRDefault="00690D6E" w:rsidP="00FB6583">
                            <w:pPr>
                              <w:jc w:val="center"/>
                              <w:rPr>
                                <w:sz w:val="22"/>
                                <w:szCs w:val="22"/>
                              </w:rPr>
                            </w:pPr>
                            <w:r w:rsidRPr="00D8589F">
                              <w:rPr>
                                <w:sz w:val="22"/>
                                <w:szCs w:val="22"/>
                              </w:rPr>
                              <w:t xml:space="preserve">Assign it to </w:t>
                            </w:r>
                          </w:p>
                          <w:p w14:paraId="4ADB32A9" w14:textId="398476F6" w:rsidR="00690D6E" w:rsidRPr="00D8589F" w:rsidRDefault="00690D6E" w:rsidP="00FB6583">
                            <w:pPr>
                              <w:jc w:val="center"/>
                              <w:rPr>
                                <w:sz w:val="22"/>
                                <w:szCs w:val="22"/>
                              </w:rPr>
                            </w:pPr>
                            <w:r w:rsidRPr="00D8589F">
                              <w:rPr>
                                <w:sz w:val="22"/>
                                <w:szCs w:val="22"/>
                              </w:rPr>
                              <w:t>L2</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5329A6" id="Rectangle 95" o:spid="_x0000_s1068" style="position:absolute;left:0;text-align:left;margin-left:274.85pt;margin-top:2.5pt;width:1in;height:36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" fillcolor="#4472c4 [3204]" strokecolor="#1f3763 [1604]" strokeweight="1pt">
                <v:textbox inset="0,0,0">
                  <w:txbxContent>
                    <w:p w14:paraId="29D47B6F" w14:textId="77777777" w:rsidR="00690D6E" w:rsidRDefault="00690D6E" w:rsidP="00FB6583">
                      <w:pPr>
                        <w:jc w:val="center"/>
                        <w:rPr>
                          <w:sz w:val="22"/>
                          <w:szCs w:val="22"/>
                        </w:rPr>
                      </w:pPr>
                      <w:r w:rsidRPr="00D8589F">
                        <w:rPr>
                          <w:sz w:val="22"/>
                          <w:szCs w:val="22"/>
                        </w:rPr>
                        <w:t xml:space="preserve">Assign it to </w:t>
                      </w:r>
                    </w:p>
                    <w:p w14:paraId="4ADB32A9" w14:textId="398476F6" w:rsidR="00690D6E" w:rsidRPr="00D8589F" w:rsidRDefault="00690D6E" w:rsidP="00FB6583">
                      <w:pPr>
                        <w:jc w:val="center"/>
                        <w:rPr>
                          <w:sz w:val="22"/>
                          <w:szCs w:val="22"/>
                        </w:rPr>
                      </w:pPr>
                      <w:r w:rsidRPr="00D8589F">
                        <w:rPr>
                          <w:sz w:val="22"/>
                          <w:szCs w:val="22"/>
                        </w:rPr>
                        <w:t>L2</w:t>
                      </w:r>
                    </w:p>
                  </w:txbxContent>
                </v:textbox>
              </v:rect>
            </w:pict>
          </mc:Fallback>
        </mc:AlternateContent>
      </w:r>
    </w:p>
    <w:p w14:paraId="319A3D4B" w14:textId="651EA92E" w:rsidR="00CB7E11" w:rsidRDefault="006E1209" w:rsidP="006D02C3">
      <w:pPr>
        <w:spacing w:after="200"/>
        <w:jc w:val="center"/>
        <w:rPr>
          <w:rFonts w:cs="Calibri"/>
        </w:rPr>
      </w:pPr>
      <w:r>
        <w:rPr>
          <w:rFonts w:cs="Calibri"/>
          <w:noProof/>
        </w:rPr>
        <mc:AlternateContent>
          <mc:Choice Requires="wps">
            <w:drawing>
              <wp:anchor distT="0" distB="0" distL="114300" distR="114300" simplePos="0" relativeHeight="251902976" behindDoc="0" locked="0" layoutInCell="1" allowOverlap="1" wp14:anchorId="004DD224" wp14:editId="38E17A51">
                <wp:simplePos x="0" y="0"/>
                <wp:positionH relativeFrom="column">
                  <wp:posOffset>5314950</wp:posOffset>
                </wp:positionH>
                <wp:positionV relativeFrom="paragraph">
                  <wp:posOffset>203835</wp:posOffset>
                </wp:positionV>
                <wp:extent cx="0" cy="423863"/>
                <wp:effectExtent l="76200" t="38100" r="57150" b="14605"/>
                <wp:wrapNone/>
                <wp:docPr id="147" name="Straight Arrow Connector 147"/>
                <wp:cNvGraphicFramePr/>
                <a:graphic xmlns:a="http://schemas.openxmlformats.org/drawingml/2006/main">
                  <a:graphicData uri="http://schemas.microsoft.com/office/word/2010/wordprocessingShape">
                    <wps:wsp>
                      <wps:cNvCnPr/>
                      <wps:spPr>
                        <a:xfrm flipV="1">
                          <a:off x="0" y="0"/>
                          <a:ext cx="0" cy="42386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C1F84BE" id="Straight Arrow Connector 147" o:spid="_x0000_s1026" type="#_x0000_t32" style="position:absolute;margin-left:418.5pt;margin-top:16.05pt;width:0;height:33.4pt;flip:y;z-index:251902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" strokecolor="#4472c4 [3204]" strokeweight=".5pt">
                <v:stroke endarrow="block" joinstyle="miter"/>
              </v:shape>
            </w:pict>
          </mc:Fallback>
        </mc:AlternateContent>
      </w:r>
    </w:p>
    <w:p w14:paraId="59D9239D" w14:textId="2CEDFA98" w:rsidR="00CB7E11" w:rsidRDefault="001B33A5" w:rsidP="006D02C3">
      <w:pPr>
        <w:spacing w:after="200"/>
        <w:jc w:val="center"/>
        <w:rPr>
          <w:rFonts w:cs="Calibri"/>
        </w:rPr>
      </w:pPr>
      <w:r>
        <w:rPr>
          <w:noProof/>
        </w:rPr>
        <mc:AlternateContent>
          <mc:Choice Requires="wps">
            <w:drawing>
              <wp:anchor distT="0" distB="0" distL="114300" distR="114300" simplePos="0" relativeHeight="251885568" behindDoc="0" locked="0" layoutInCell="1" allowOverlap="1" wp14:anchorId="3B0BCE44" wp14:editId="6BE1A718">
                <wp:simplePos x="0" y="0"/>
                <wp:positionH relativeFrom="margin">
                  <wp:align>left</wp:align>
                </wp:positionH>
                <wp:positionV relativeFrom="paragraph">
                  <wp:posOffset>118744</wp:posOffset>
                </wp:positionV>
                <wp:extent cx="537210" cy="1866900"/>
                <wp:effectExtent l="0" t="0" r="0" b="0"/>
                <wp:wrapNone/>
                <wp:docPr id="135" name="Text Box 135"/>
                <wp:cNvGraphicFramePr/>
                <a:graphic xmlns:a="http://schemas.openxmlformats.org/drawingml/2006/main">
                  <a:graphicData uri="http://schemas.microsoft.com/office/word/2010/wordprocessingShape">
                    <wps:wsp>
                      <wps:cNvSpPr txBox="1"/>
                      <wps:spPr>
                        <a:xfrm>
                          <a:off x="0" y="0"/>
                          <a:ext cx="537210" cy="1866900"/>
                        </a:xfrm>
                        <a:prstGeom prst="rect">
                          <a:avLst/>
                        </a:prstGeom>
                        <a:solidFill>
                          <a:schemeClr val="bg1">
                            <a:lumMod val="85000"/>
                          </a:schemeClr>
                        </a:solidFill>
                        <a:ln w="6350">
                          <a:noFill/>
                        </a:ln>
                      </wps:spPr>
                      <wps:txbx>
                        <w:txbxContent>
                          <w:p w14:paraId="25219527" w14:textId="3DC5BD8C" w:rsidR="00690D6E" w:rsidRPr="001B33A5" w:rsidRDefault="00690D6E" w:rsidP="001B33A5">
                            <w:pPr>
                              <w:jc w:val="center"/>
                              <w:rPr>
                                <w:b/>
                                <w:bCs/>
                                <w:sz w:val="22"/>
                                <w:szCs w:val="22"/>
                              </w:rPr>
                            </w:pPr>
                            <w:r w:rsidRPr="001B33A5">
                              <w:rPr>
                                <w:b/>
                                <w:bCs/>
                                <w:sz w:val="22"/>
                                <w:szCs w:val="22"/>
                              </w:rPr>
                              <w:t>L2 Support</w:t>
                            </w:r>
                          </w:p>
                        </w:txbxContent>
                      </wps:txbx>
                      <wps:bodyPr rot="0" spcFirstLastPara="0" vertOverflow="overflow" horzOverflow="overflow" vert="vert270" wrap="square" lIns="91440" tIns="4572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BCE44" id="Text Box 135" o:spid="_x0000_s1069" type="#_x0000_t202" style="position:absolute;left:0;text-align:left;margin-left:0;margin-top:9.35pt;width:42.3pt;height:147pt;z-index:2518855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" fillcolor="#d8d8d8 [2732]" stroked="f" strokeweight=".5pt">
                <v:textbox style="layout-flow:vertical;mso-layout-flow-alt:bottom-to-top" inset=",,,7.2pt">
                  <w:txbxContent>
                    <w:p w14:paraId="25219527" w14:textId="3DC5BD8C" w:rsidR="00690D6E" w:rsidRPr="001B33A5" w:rsidRDefault="00690D6E" w:rsidP="001B33A5">
                      <w:pPr>
                        <w:jc w:val="center"/>
                        <w:rPr>
                          <w:b/>
                          <w:bCs/>
                          <w:sz w:val="22"/>
                          <w:szCs w:val="22"/>
                        </w:rPr>
                      </w:pPr>
                      <w:r w:rsidRPr="001B33A5">
                        <w:rPr>
                          <w:b/>
                          <w:bCs/>
                          <w:sz w:val="22"/>
                          <w:szCs w:val="22"/>
                        </w:rPr>
                        <w:t>L2 Support</w:t>
                      </w:r>
                    </w:p>
                  </w:txbxContent>
                </v:textbox>
                <w10:wrap anchorx="margin"/>
              </v:shape>
            </w:pict>
          </mc:Fallback>
        </mc:AlternateContent>
      </w:r>
      <w:r>
        <w:rPr>
          <w:noProof/>
        </w:rPr>
        <mc:AlternateContent>
          <mc:Choice Requires="wps">
            <w:drawing>
              <wp:anchor distT="0" distB="0" distL="114300" distR="114300" simplePos="0" relativeHeight="251886592" behindDoc="0" locked="0" layoutInCell="1" allowOverlap="1" wp14:anchorId="48D74839" wp14:editId="15AF002E">
                <wp:simplePos x="0" y="0"/>
                <wp:positionH relativeFrom="margin">
                  <wp:align>left</wp:align>
                </wp:positionH>
                <wp:positionV relativeFrom="paragraph">
                  <wp:posOffset>101600</wp:posOffset>
                </wp:positionV>
                <wp:extent cx="6057900" cy="28575"/>
                <wp:effectExtent l="0" t="0" r="19050" b="28575"/>
                <wp:wrapNone/>
                <wp:docPr id="136" name="Straight Connector 136"/>
                <wp:cNvGraphicFramePr/>
                <a:graphic xmlns:a="http://schemas.openxmlformats.org/drawingml/2006/main">
                  <a:graphicData uri="http://schemas.microsoft.com/office/word/2010/wordprocessingShape">
                    <wps:wsp>
                      <wps:cNvCnPr/>
                      <wps:spPr>
                        <a:xfrm>
                          <a:off x="0" y="0"/>
                          <a:ext cx="60579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75271" id="Straight Connector 136" o:spid="_x0000_s1026" style="position:absolute;z-index:2518865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8pt" to="477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" strokecolor="black [3200]" strokeweight=".5pt">
                <v:stroke joinstyle="miter"/>
                <w10:wrap anchorx="margin"/>
              </v:line>
            </w:pict>
          </mc:Fallback>
        </mc:AlternateContent>
      </w:r>
    </w:p>
    <w:p w14:paraId="549142B4" w14:textId="69C169AF" w:rsidR="00CB7E11" w:rsidRDefault="000175DE" w:rsidP="006D02C3">
      <w:pPr>
        <w:spacing w:after="200"/>
        <w:jc w:val="center"/>
        <w:rPr>
          <w:rFonts w:cs="Calibri"/>
        </w:rPr>
      </w:pPr>
      <w:r w:rsidRPr="000175DE">
        <w:rPr>
          <w:rFonts w:cs="Calibri"/>
          <w:noProof/>
        </w:rPr>
        <mc:AlternateContent>
          <mc:Choice Requires="wps">
            <w:drawing>
              <wp:anchor distT="0" distB="0" distL="114300" distR="114300" simplePos="0" relativeHeight="251922432" behindDoc="0" locked="0" layoutInCell="1" allowOverlap="1" wp14:anchorId="1C0D4CCD" wp14:editId="71A6137A">
                <wp:simplePos x="0" y="0"/>
                <wp:positionH relativeFrom="margin">
                  <wp:posOffset>4371975</wp:posOffset>
                </wp:positionH>
                <wp:positionV relativeFrom="paragraph">
                  <wp:posOffset>13970</wp:posOffset>
                </wp:positionV>
                <wp:extent cx="402590" cy="228600"/>
                <wp:effectExtent l="0" t="0" r="0" b="0"/>
                <wp:wrapNone/>
                <wp:docPr id="162" name="Text Box 162"/>
                <wp:cNvGraphicFramePr/>
                <a:graphic xmlns:a="http://schemas.openxmlformats.org/drawingml/2006/main">
                  <a:graphicData uri="http://schemas.microsoft.com/office/word/2010/wordprocessingShape">
                    <wps:wsp>
                      <wps:cNvSpPr txBox="1"/>
                      <wps:spPr>
                        <a:xfrm>
                          <a:off x="0" y="0"/>
                          <a:ext cx="402590" cy="228600"/>
                        </a:xfrm>
                        <a:prstGeom prst="rect">
                          <a:avLst/>
                        </a:prstGeom>
                        <a:solidFill>
                          <a:schemeClr val="bg1">
                            <a:lumMod val="85000"/>
                          </a:schemeClr>
                        </a:solidFill>
                        <a:ln w="6350">
                          <a:noFill/>
                        </a:ln>
                      </wps:spPr>
                      <wps:txbx>
                        <w:txbxContent>
                          <w:p w14:paraId="207D4887" w14:textId="77777777" w:rsidR="00690D6E" w:rsidRDefault="00690D6E" w:rsidP="000175DE">
                            <w: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D4CCD" id="Text Box 162" o:spid="_x0000_s1070" type="#_x0000_t202" style="position:absolute;left:0;text-align:left;margin-left:344.25pt;margin-top:1.1pt;width:31.7pt;height:18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" fillcolor="#d8d8d8 [2732]" stroked="f" strokeweight=".5pt">
                <v:textbox>
                  <w:txbxContent>
                    <w:p w14:paraId="207D4887" w14:textId="77777777" w:rsidR="00690D6E" w:rsidRDefault="00690D6E" w:rsidP="000175DE">
                      <w:r>
                        <w:t>Yes</w:t>
                      </w:r>
                    </w:p>
                  </w:txbxContent>
                </v:textbox>
                <w10:wrap anchorx="margin"/>
              </v:shape>
            </w:pict>
          </mc:Fallback>
        </mc:AlternateContent>
      </w:r>
      <w:r w:rsidR="001B33A5" w:rsidRPr="00FB6583">
        <w:rPr>
          <w:rFonts w:cs="Calibri"/>
          <w:noProof/>
        </w:rPr>
        <mc:AlternateContent>
          <mc:Choice Requires="wps">
            <w:drawing>
              <wp:anchor distT="0" distB="0" distL="114300" distR="114300" simplePos="0" relativeHeight="251838464" behindDoc="0" locked="0" layoutInCell="1" allowOverlap="1" wp14:anchorId="4570F02C" wp14:editId="08FF4F56">
                <wp:simplePos x="0" y="0"/>
                <wp:positionH relativeFrom="column">
                  <wp:posOffset>4855210</wp:posOffset>
                </wp:positionH>
                <wp:positionV relativeFrom="paragraph">
                  <wp:posOffset>76200</wp:posOffset>
                </wp:positionV>
                <wp:extent cx="914400" cy="457200"/>
                <wp:effectExtent l="0" t="0" r="19050" b="19050"/>
                <wp:wrapNone/>
                <wp:docPr id="100" name="Rectangle 100"/>
                <wp:cNvGraphicFramePr/>
                <a:graphic xmlns:a="http://schemas.openxmlformats.org/drawingml/2006/main">
                  <a:graphicData uri="http://schemas.microsoft.com/office/word/2010/wordprocessingShape">
                    <wps:wsp>
                      <wps:cNvSpPr/>
                      <wps:spPr>
                        <a:xfrm>
                          <a:off x="0" y="0"/>
                          <a:ext cx="914400" cy="457200"/>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5C2E2C1" w14:textId="63B778B4" w:rsidR="00690D6E" w:rsidRPr="00D8589F" w:rsidRDefault="00690D6E" w:rsidP="00FB6583">
                            <w:pPr>
                              <w:jc w:val="center"/>
                              <w:rPr>
                                <w:sz w:val="22"/>
                                <w:szCs w:val="22"/>
                              </w:rPr>
                            </w:pPr>
                            <w:r w:rsidRPr="00D8589F">
                              <w:rPr>
                                <w:sz w:val="22"/>
                                <w:szCs w:val="22"/>
                              </w:rPr>
                              <w:t>Update the Ticket</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70F02C" id="Rectangle 100" o:spid="_x0000_s1071" style="position:absolute;left:0;text-align:left;margin-left:382.3pt;margin-top:6pt;width:1in;height:36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" fillcolor="#c45911 [2405]" strokecolor="#1f3763 [1604]" strokeweight="1pt">
                <v:textbox inset="0,0,0">
                  <w:txbxContent>
                    <w:p w14:paraId="45C2E2C1" w14:textId="63B778B4" w:rsidR="00690D6E" w:rsidRPr="00D8589F" w:rsidRDefault="00690D6E" w:rsidP="00FB6583">
                      <w:pPr>
                        <w:jc w:val="center"/>
                        <w:rPr>
                          <w:sz w:val="22"/>
                          <w:szCs w:val="22"/>
                        </w:rPr>
                      </w:pPr>
                      <w:r w:rsidRPr="00D8589F">
                        <w:rPr>
                          <w:sz w:val="22"/>
                          <w:szCs w:val="22"/>
                        </w:rPr>
                        <w:t>Update the Ticket</w:t>
                      </w:r>
                    </w:p>
                  </w:txbxContent>
                </v:textbox>
              </v:rect>
            </w:pict>
          </mc:Fallback>
        </mc:AlternateContent>
      </w:r>
      <w:r w:rsidR="00030EB4" w:rsidRPr="00FB6583">
        <w:rPr>
          <w:rFonts w:cs="Calibri"/>
          <w:noProof/>
        </w:rPr>
        <mc:AlternateContent>
          <mc:Choice Requires="wps">
            <w:drawing>
              <wp:anchor distT="0" distB="0" distL="114300" distR="114300" simplePos="0" relativeHeight="251842560" behindDoc="0" locked="0" layoutInCell="1" allowOverlap="1" wp14:anchorId="409BA71E" wp14:editId="5E16A0CF">
                <wp:simplePos x="0" y="0"/>
                <wp:positionH relativeFrom="column">
                  <wp:posOffset>676275</wp:posOffset>
                </wp:positionH>
                <wp:positionV relativeFrom="paragraph">
                  <wp:posOffset>76200</wp:posOffset>
                </wp:positionV>
                <wp:extent cx="914400" cy="457200"/>
                <wp:effectExtent l="0" t="0" r="19050" b="19050"/>
                <wp:wrapNone/>
                <wp:docPr id="102" name="Rectangle 102"/>
                <wp:cNvGraphicFramePr/>
                <a:graphic xmlns:a="http://schemas.openxmlformats.org/drawingml/2006/main">
                  <a:graphicData uri="http://schemas.microsoft.com/office/word/2010/wordprocessingShape">
                    <wps:wsp>
                      <wps:cNvSpPr/>
                      <wps:spPr>
                        <a:xfrm>
                          <a:off x="0" y="0"/>
                          <a:ext cx="914400" cy="457200"/>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6459AD1" w14:textId="45D33A67" w:rsidR="00690D6E" w:rsidRPr="009A66FE" w:rsidRDefault="00690D6E" w:rsidP="00FB6583">
                            <w:pPr>
                              <w:jc w:val="center"/>
                              <w:rPr>
                                <w:sz w:val="22"/>
                                <w:szCs w:val="22"/>
                              </w:rPr>
                            </w:pPr>
                            <w:r w:rsidRPr="009A66FE">
                              <w:rPr>
                                <w:sz w:val="22"/>
                                <w:szCs w:val="22"/>
                              </w:rPr>
                              <w:t xml:space="preserve">Review &amp; Update </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BA71E" id="Rectangle 102" o:spid="_x0000_s1072" style="position:absolute;left:0;text-align:left;margin-left:53.25pt;margin-top:6pt;width:1in;height:36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" fillcolor="#c45911 [2405]" strokecolor="#1f3763 [1604]" strokeweight="1pt">
                <v:textbox inset="0,0,0">
                  <w:txbxContent>
                    <w:p w14:paraId="76459AD1" w14:textId="45D33A67" w:rsidR="00690D6E" w:rsidRPr="009A66FE" w:rsidRDefault="00690D6E" w:rsidP="00FB6583">
                      <w:pPr>
                        <w:jc w:val="center"/>
                        <w:rPr>
                          <w:sz w:val="22"/>
                          <w:szCs w:val="22"/>
                        </w:rPr>
                      </w:pPr>
                      <w:r w:rsidRPr="009A66FE">
                        <w:rPr>
                          <w:sz w:val="22"/>
                          <w:szCs w:val="22"/>
                        </w:rPr>
                        <w:t xml:space="preserve">Review &amp; Update </w:t>
                      </w:r>
                    </w:p>
                  </w:txbxContent>
                </v:textbox>
              </v:rect>
            </w:pict>
          </mc:Fallback>
        </mc:AlternateContent>
      </w:r>
      <w:r w:rsidR="00030EB4" w:rsidRPr="00FB6583">
        <w:rPr>
          <w:rFonts w:cs="Calibri"/>
          <w:noProof/>
        </w:rPr>
        <mc:AlternateContent>
          <mc:Choice Requires="wps">
            <w:drawing>
              <wp:anchor distT="0" distB="0" distL="114300" distR="114300" simplePos="0" relativeHeight="251840512" behindDoc="0" locked="0" layoutInCell="1" allowOverlap="1" wp14:anchorId="03D4453D" wp14:editId="62284DC0">
                <wp:simplePos x="0" y="0"/>
                <wp:positionH relativeFrom="column">
                  <wp:posOffset>1985010</wp:posOffset>
                </wp:positionH>
                <wp:positionV relativeFrom="paragraph">
                  <wp:posOffset>76200</wp:posOffset>
                </wp:positionV>
                <wp:extent cx="914400" cy="457200"/>
                <wp:effectExtent l="0" t="0" r="19050" b="19050"/>
                <wp:wrapNone/>
                <wp:docPr id="101" name="Rectangle 101"/>
                <wp:cNvGraphicFramePr/>
                <a:graphic xmlns:a="http://schemas.openxmlformats.org/drawingml/2006/main">
                  <a:graphicData uri="http://schemas.microsoft.com/office/word/2010/wordprocessingShape">
                    <wps:wsp>
                      <wps:cNvSpPr/>
                      <wps:spPr>
                        <a:xfrm>
                          <a:off x="0" y="0"/>
                          <a:ext cx="914400" cy="457200"/>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7F6FBE9" w14:textId="3D45813C" w:rsidR="00690D6E" w:rsidRPr="00D8589F" w:rsidRDefault="00690D6E" w:rsidP="009A66FE">
                            <w:pPr>
                              <w:jc w:val="center"/>
                              <w:rPr>
                                <w:sz w:val="22"/>
                                <w:szCs w:val="22"/>
                              </w:rPr>
                            </w:pPr>
                            <w:r w:rsidRPr="00D8589F">
                              <w:rPr>
                                <w:sz w:val="22"/>
                                <w:szCs w:val="22"/>
                              </w:rPr>
                              <w:t>Investigate &amp; Diagnose</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4453D" id="Rectangle 101" o:spid="_x0000_s1073" style="position:absolute;left:0;text-align:left;margin-left:156.3pt;margin-top:6pt;width:1in;height:36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" fillcolor="#c45911 [2405]" strokecolor="#1f3763 [1604]" strokeweight="1pt">
                <v:textbox inset="0,0,0">
                  <w:txbxContent>
                    <w:p w14:paraId="57F6FBE9" w14:textId="3D45813C" w:rsidR="00690D6E" w:rsidRPr="00D8589F" w:rsidRDefault="00690D6E" w:rsidP="009A66FE">
                      <w:pPr>
                        <w:jc w:val="center"/>
                        <w:rPr>
                          <w:sz w:val="22"/>
                          <w:szCs w:val="22"/>
                        </w:rPr>
                      </w:pPr>
                      <w:r w:rsidRPr="00D8589F">
                        <w:rPr>
                          <w:sz w:val="22"/>
                          <w:szCs w:val="22"/>
                        </w:rPr>
                        <w:t>Investigate &amp; Diagnose</w:t>
                      </w:r>
                    </w:p>
                  </w:txbxContent>
                </v:textbox>
              </v:rect>
            </w:pict>
          </mc:Fallback>
        </mc:AlternateContent>
      </w:r>
      <w:r w:rsidR="00030EB4" w:rsidRPr="00FB6583">
        <w:rPr>
          <w:rFonts w:cs="Calibri"/>
          <w:noProof/>
        </w:rPr>
        <mc:AlternateContent>
          <mc:Choice Requires="wps">
            <w:drawing>
              <wp:anchor distT="0" distB="0" distL="114300" distR="114300" simplePos="0" relativeHeight="251848704" behindDoc="0" locked="0" layoutInCell="1" allowOverlap="1" wp14:anchorId="177BEFC6" wp14:editId="5635E9B0">
                <wp:simplePos x="0" y="0"/>
                <wp:positionH relativeFrom="column">
                  <wp:posOffset>3343275</wp:posOffset>
                </wp:positionH>
                <wp:positionV relativeFrom="paragraph">
                  <wp:posOffset>13970</wp:posOffset>
                </wp:positionV>
                <wp:extent cx="1028700" cy="581025"/>
                <wp:effectExtent l="19050" t="19050" r="38100" b="47625"/>
                <wp:wrapNone/>
                <wp:docPr id="105" name="Flowchart: Decision 105"/>
                <wp:cNvGraphicFramePr/>
                <a:graphic xmlns:a="http://schemas.openxmlformats.org/drawingml/2006/main">
                  <a:graphicData uri="http://schemas.microsoft.com/office/word/2010/wordprocessingShape">
                    <wps:wsp>
                      <wps:cNvSpPr/>
                      <wps:spPr>
                        <a:xfrm>
                          <a:off x="0" y="0"/>
                          <a:ext cx="1028700" cy="581025"/>
                        </a:xfrm>
                        <a:prstGeom prst="flowChartDecision">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91E8912" w14:textId="4B06CC80" w:rsidR="00690D6E" w:rsidRPr="00D8589F" w:rsidRDefault="00690D6E" w:rsidP="009A66FE">
                            <w:pPr>
                              <w:jc w:val="center"/>
                            </w:pPr>
                            <w:r w:rsidRPr="00D8589F">
                              <w:t>Resolved?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BEFC6" id="Flowchart: Decision 105" o:spid="_x0000_s1074" type="#_x0000_t110" style="position:absolute;left:0;text-align:left;margin-left:263.25pt;margin-top:1.1pt;width:81pt;height:45.7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" fillcolor="#c45911 [2405]" strokecolor="#1f3763 [1604]" strokeweight="1pt">
                <v:textbox inset="0,0,0,0">
                  <w:txbxContent>
                    <w:p w14:paraId="091E8912" w14:textId="4B06CC80" w:rsidR="00690D6E" w:rsidRPr="00D8589F" w:rsidRDefault="00690D6E" w:rsidP="009A66FE">
                      <w:pPr>
                        <w:jc w:val="center"/>
                      </w:pPr>
                      <w:r w:rsidRPr="00D8589F">
                        <w:t>Resolved?</w:t>
                      </w:r>
                    </w:p>
                  </w:txbxContent>
                </v:textbox>
              </v:shape>
            </w:pict>
          </mc:Fallback>
        </mc:AlternateContent>
      </w:r>
    </w:p>
    <w:p w14:paraId="42D72B6B" w14:textId="513C0819" w:rsidR="00CB7E11" w:rsidRDefault="005234C7" w:rsidP="006D02C3">
      <w:pPr>
        <w:spacing w:after="200"/>
        <w:jc w:val="center"/>
        <w:rPr>
          <w:rFonts w:cs="Calibri"/>
        </w:rPr>
      </w:pPr>
      <w:r>
        <w:rPr>
          <w:rFonts w:cs="Calibri"/>
          <w:noProof/>
        </w:rPr>
        <mc:AlternateContent>
          <mc:Choice Requires="wps">
            <w:drawing>
              <wp:anchor distT="0" distB="0" distL="114300" distR="114300" simplePos="0" relativeHeight="251880448" behindDoc="0" locked="0" layoutInCell="1" allowOverlap="1" wp14:anchorId="23DE75F2" wp14:editId="52DA33C9">
                <wp:simplePos x="0" y="0"/>
                <wp:positionH relativeFrom="column">
                  <wp:posOffset>2902689</wp:posOffset>
                </wp:positionH>
                <wp:positionV relativeFrom="paragraph">
                  <wp:posOffset>261812</wp:posOffset>
                </wp:positionV>
                <wp:extent cx="2401880" cy="1758802"/>
                <wp:effectExtent l="0" t="38100" r="74930" b="32385"/>
                <wp:wrapNone/>
                <wp:docPr id="130" name="Connector: Elbow 130"/>
                <wp:cNvGraphicFramePr/>
                <a:graphic xmlns:a="http://schemas.openxmlformats.org/drawingml/2006/main">
                  <a:graphicData uri="http://schemas.microsoft.com/office/word/2010/wordprocessingShape">
                    <wps:wsp>
                      <wps:cNvCnPr/>
                      <wps:spPr>
                        <a:xfrm flipV="1">
                          <a:off x="0" y="0"/>
                          <a:ext cx="2401880" cy="1758802"/>
                        </a:xfrm>
                        <a:prstGeom prst="bentConnector3">
                          <a:avLst>
                            <a:gd name="adj1" fmla="val 10000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DDF5DCA"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30" o:spid="_x0000_s1026" type="#_x0000_t34" style="position:absolute;margin-left:228.55pt;margin-top:20.6pt;width:189.1pt;height:138.5pt;flip:y;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" adj="21600" strokecolor="#4472c4 [3204]" strokeweight=".5pt">
                <v:stroke endarrow="block"/>
              </v:shape>
            </w:pict>
          </mc:Fallback>
        </mc:AlternateContent>
      </w:r>
      <w:r>
        <w:rPr>
          <w:rFonts w:cs="Calibri"/>
          <w:noProof/>
        </w:rPr>
        <mc:AlternateContent>
          <mc:Choice Requires="wps">
            <w:drawing>
              <wp:anchor distT="0" distB="0" distL="114300" distR="114300" simplePos="0" relativeHeight="251905024" behindDoc="0" locked="0" layoutInCell="1" allowOverlap="1" wp14:anchorId="73F1AF23" wp14:editId="52584BD1">
                <wp:simplePos x="0" y="0"/>
                <wp:positionH relativeFrom="column">
                  <wp:posOffset>1600200</wp:posOffset>
                </wp:positionH>
                <wp:positionV relativeFrom="paragraph">
                  <wp:posOffset>24130</wp:posOffset>
                </wp:positionV>
                <wp:extent cx="381000" cy="4763"/>
                <wp:effectExtent l="0" t="76200" r="19050" b="90805"/>
                <wp:wrapNone/>
                <wp:docPr id="150" name="Straight Arrow Connector 150"/>
                <wp:cNvGraphicFramePr/>
                <a:graphic xmlns:a="http://schemas.openxmlformats.org/drawingml/2006/main">
                  <a:graphicData uri="http://schemas.microsoft.com/office/word/2010/wordprocessingShape">
                    <wps:wsp>
                      <wps:cNvCnPr/>
                      <wps:spPr>
                        <a:xfrm>
                          <a:off x="0" y="0"/>
                          <a:ext cx="381000" cy="476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1CAFAD" id="Straight Arrow Connector 150" o:spid="_x0000_s1026" type="#_x0000_t32" style="position:absolute;margin-left:126pt;margin-top:1.9pt;width:30pt;height:.4pt;z-index:251905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" strokecolor="#4472c4 [3204]" strokeweight=".5pt">
                <v:stroke endarrow="block" joinstyle="miter"/>
              </v:shape>
            </w:pict>
          </mc:Fallback>
        </mc:AlternateContent>
      </w:r>
      <w:r>
        <w:rPr>
          <w:rFonts w:cs="Calibri"/>
          <w:noProof/>
        </w:rPr>
        <mc:AlternateContent>
          <mc:Choice Requires="wps">
            <w:drawing>
              <wp:anchor distT="0" distB="0" distL="114300" distR="114300" simplePos="0" relativeHeight="251904000" behindDoc="0" locked="0" layoutInCell="1" allowOverlap="1" wp14:anchorId="463E39C1" wp14:editId="20617EFF">
                <wp:simplePos x="0" y="0"/>
                <wp:positionH relativeFrom="column">
                  <wp:posOffset>4386263</wp:posOffset>
                </wp:positionH>
                <wp:positionV relativeFrom="paragraph">
                  <wp:posOffset>24130</wp:posOffset>
                </wp:positionV>
                <wp:extent cx="466725" cy="4763"/>
                <wp:effectExtent l="0" t="76200" r="28575" b="90805"/>
                <wp:wrapNone/>
                <wp:docPr id="148" name="Straight Arrow Connector 148"/>
                <wp:cNvGraphicFramePr/>
                <a:graphic xmlns:a="http://schemas.openxmlformats.org/drawingml/2006/main">
                  <a:graphicData uri="http://schemas.microsoft.com/office/word/2010/wordprocessingShape">
                    <wps:wsp>
                      <wps:cNvCnPr/>
                      <wps:spPr>
                        <a:xfrm flipV="1">
                          <a:off x="0" y="0"/>
                          <a:ext cx="466725" cy="476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FEAAEC" id="Straight Arrow Connector 148" o:spid="_x0000_s1026" type="#_x0000_t32" style="position:absolute;margin-left:345.4pt;margin-top:1.9pt;width:36.75pt;height:.4pt;flip:y;z-index:251904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" strokecolor="#4472c4 [3204]" strokeweight=".5pt">
                <v:stroke endarrow="block" joinstyle="miter"/>
              </v:shape>
            </w:pict>
          </mc:Fallback>
        </mc:AlternateContent>
      </w:r>
      <w:r w:rsidR="006E1209">
        <w:rPr>
          <w:rFonts w:cs="Calibri"/>
          <w:noProof/>
        </w:rPr>
        <mc:AlternateContent>
          <mc:Choice Requires="wps">
            <w:drawing>
              <wp:anchor distT="0" distB="0" distL="114300" distR="114300" simplePos="0" relativeHeight="251875328" behindDoc="0" locked="0" layoutInCell="1" allowOverlap="1" wp14:anchorId="79563CDA" wp14:editId="232E0DE7">
                <wp:simplePos x="0" y="0"/>
                <wp:positionH relativeFrom="column">
                  <wp:posOffset>2900363</wp:posOffset>
                </wp:positionH>
                <wp:positionV relativeFrom="paragraph">
                  <wp:posOffset>28892</wp:posOffset>
                </wp:positionV>
                <wp:extent cx="447675" cy="0"/>
                <wp:effectExtent l="0" t="76200" r="9525" b="95250"/>
                <wp:wrapNone/>
                <wp:docPr id="125" name="Straight Arrow Connector 125"/>
                <wp:cNvGraphicFramePr/>
                <a:graphic xmlns:a="http://schemas.openxmlformats.org/drawingml/2006/main">
                  <a:graphicData uri="http://schemas.microsoft.com/office/word/2010/wordprocessingShape">
                    <wps:wsp>
                      <wps:cNvCnPr/>
                      <wps:spPr>
                        <a:xfrm>
                          <a:off x="0" y="0"/>
                          <a:ext cx="4476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039D28" id="Straight Arrow Connector 125" o:spid="_x0000_s1026" type="#_x0000_t32" style="position:absolute;margin-left:228.4pt;margin-top:2.25pt;width:35.25pt;height:0;z-index:251875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" strokecolor="#4472c4 [3204]" strokeweight=".5pt">
                <v:stroke endarrow="block" joinstyle="miter"/>
              </v:shape>
            </w:pict>
          </mc:Fallback>
        </mc:AlternateContent>
      </w:r>
    </w:p>
    <w:p w14:paraId="2749C728" w14:textId="1C9D57D0" w:rsidR="00CB7E11" w:rsidRDefault="000175DE" w:rsidP="006D02C3">
      <w:pPr>
        <w:spacing w:after="200"/>
        <w:jc w:val="center"/>
        <w:rPr>
          <w:rFonts w:cs="Calibri"/>
        </w:rPr>
      </w:pPr>
      <w:r w:rsidRPr="000175DE">
        <w:rPr>
          <w:rFonts w:cs="Calibri"/>
          <w:noProof/>
        </w:rPr>
        <mc:AlternateContent>
          <mc:Choice Requires="wps">
            <w:drawing>
              <wp:anchor distT="0" distB="0" distL="114300" distR="114300" simplePos="0" relativeHeight="251920384" behindDoc="0" locked="0" layoutInCell="1" allowOverlap="1" wp14:anchorId="2DCBE65F" wp14:editId="043B155E">
                <wp:simplePos x="0" y="0"/>
                <wp:positionH relativeFrom="column">
                  <wp:posOffset>3967769</wp:posOffset>
                </wp:positionH>
                <wp:positionV relativeFrom="paragraph">
                  <wp:posOffset>78105</wp:posOffset>
                </wp:positionV>
                <wp:extent cx="350520" cy="228600"/>
                <wp:effectExtent l="0" t="0" r="0" b="0"/>
                <wp:wrapNone/>
                <wp:docPr id="161" name="Text Box 161"/>
                <wp:cNvGraphicFramePr/>
                <a:graphic xmlns:a="http://schemas.openxmlformats.org/drawingml/2006/main">
                  <a:graphicData uri="http://schemas.microsoft.com/office/word/2010/wordprocessingShape">
                    <wps:wsp>
                      <wps:cNvSpPr txBox="1"/>
                      <wps:spPr>
                        <a:xfrm>
                          <a:off x="0" y="0"/>
                          <a:ext cx="350520" cy="228600"/>
                        </a:xfrm>
                        <a:prstGeom prst="rect">
                          <a:avLst/>
                        </a:prstGeom>
                        <a:solidFill>
                          <a:schemeClr val="bg1">
                            <a:lumMod val="85000"/>
                          </a:schemeClr>
                        </a:solidFill>
                        <a:ln w="6350">
                          <a:noFill/>
                        </a:ln>
                      </wps:spPr>
                      <wps:txbx>
                        <w:txbxContent>
                          <w:p w14:paraId="3E5579F2" w14:textId="77777777" w:rsidR="00690D6E" w:rsidRDefault="00690D6E" w:rsidP="000175DE">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BE65F" id="Text Box 161" o:spid="_x0000_s1075" type="#_x0000_t202" style="position:absolute;left:0;text-align:left;margin-left:312.4pt;margin-top:6.15pt;width:27.6pt;height:18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" fillcolor="#d8d8d8 [2732]" stroked="f" strokeweight=".5pt">
                <v:textbox>
                  <w:txbxContent>
                    <w:p w14:paraId="3E5579F2" w14:textId="77777777" w:rsidR="00690D6E" w:rsidRDefault="00690D6E" w:rsidP="000175DE">
                      <w:r>
                        <w:t>No</w:t>
                      </w:r>
                    </w:p>
                  </w:txbxContent>
                </v:textbox>
              </v:shape>
            </w:pict>
          </mc:Fallback>
        </mc:AlternateContent>
      </w:r>
      <w:r w:rsidR="005234C7">
        <w:rPr>
          <w:rFonts w:cs="Calibri"/>
          <w:noProof/>
        </w:rPr>
        <mc:AlternateContent>
          <mc:Choice Requires="wps">
            <w:drawing>
              <wp:anchor distT="0" distB="0" distL="114300" distR="114300" simplePos="0" relativeHeight="251906048" behindDoc="0" locked="0" layoutInCell="1" allowOverlap="1" wp14:anchorId="2DE62B30" wp14:editId="0CF085FF">
                <wp:simplePos x="0" y="0"/>
                <wp:positionH relativeFrom="column">
                  <wp:posOffset>3857625</wp:posOffset>
                </wp:positionH>
                <wp:positionV relativeFrom="paragraph">
                  <wp:posOffset>43180</wp:posOffset>
                </wp:positionV>
                <wp:extent cx="4763" cy="338138"/>
                <wp:effectExtent l="76200" t="0" r="71755" b="62230"/>
                <wp:wrapNone/>
                <wp:docPr id="151" name="Straight Arrow Connector 151"/>
                <wp:cNvGraphicFramePr/>
                <a:graphic xmlns:a="http://schemas.openxmlformats.org/drawingml/2006/main">
                  <a:graphicData uri="http://schemas.microsoft.com/office/word/2010/wordprocessingShape">
                    <wps:wsp>
                      <wps:cNvCnPr/>
                      <wps:spPr>
                        <a:xfrm flipH="1">
                          <a:off x="0" y="0"/>
                          <a:ext cx="4763" cy="33813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3AF1B4" id="Straight Arrow Connector 151" o:spid="_x0000_s1026" type="#_x0000_t32" style="position:absolute;margin-left:303.75pt;margin-top:3.4pt;width:.4pt;height:26.65pt;flip:x;z-index:251906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" strokecolor="#4472c4 [3204]" strokeweight=".5pt">
                <v:stroke endarrow="block" joinstyle="miter"/>
              </v:shape>
            </w:pict>
          </mc:Fallback>
        </mc:AlternateContent>
      </w:r>
    </w:p>
    <w:p w14:paraId="0280775E" w14:textId="0D708276" w:rsidR="00CB7E11" w:rsidRDefault="00BC35EF" w:rsidP="006D02C3">
      <w:pPr>
        <w:spacing w:after="200"/>
        <w:jc w:val="center"/>
        <w:rPr>
          <w:rFonts w:cs="Calibri"/>
        </w:rPr>
      </w:pPr>
      <w:r w:rsidRPr="000175DE">
        <w:rPr>
          <w:rFonts w:cs="Calibri"/>
          <w:noProof/>
        </w:rPr>
        <mc:AlternateContent>
          <mc:Choice Requires="wps">
            <w:drawing>
              <wp:anchor distT="0" distB="0" distL="114300" distR="114300" simplePos="0" relativeHeight="251927552" behindDoc="0" locked="0" layoutInCell="1" allowOverlap="1" wp14:anchorId="4A80ED7A" wp14:editId="125B6B29">
                <wp:simplePos x="0" y="0"/>
                <wp:positionH relativeFrom="column">
                  <wp:posOffset>4732611</wp:posOffset>
                </wp:positionH>
                <wp:positionV relativeFrom="paragraph">
                  <wp:posOffset>165553</wp:posOffset>
                </wp:positionV>
                <wp:extent cx="350520" cy="228600"/>
                <wp:effectExtent l="0" t="0" r="0" b="0"/>
                <wp:wrapNone/>
                <wp:docPr id="165" name="Text Box 165"/>
                <wp:cNvGraphicFramePr/>
                <a:graphic xmlns:a="http://schemas.openxmlformats.org/drawingml/2006/main">
                  <a:graphicData uri="http://schemas.microsoft.com/office/word/2010/wordprocessingShape">
                    <wps:wsp>
                      <wps:cNvSpPr txBox="1"/>
                      <wps:spPr>
                        <a:xfrm>
                          <a:off x="0" y="0"/>
                          <a:ext cx="350520" cy="228600"/>
                        </a:xfrm>
                        <a:prstGeom prst="rect">
                          <a:avLst/>
                        </a:prstGeom>
                        <a:solidFill>
                          <a:schemeClr val="bg1">
                            <a:lumMod val="85000"/>
                          </a:schemeClr>
                        </a:solidFill>
                        <a:ln w="6350">
                          <a:noFill/>
                        </a:ln>
                      </wps:spPr>
                      <wps:txbx>
                        <w:txbxContent>
                          <w:p w14:paraId="3FD3404B" w14:textId="77777777" w:rsidR="00690D6E" w:rsidRDefault="00690D6E" w:rsidP="00C22FA3">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0ED7A" id="Text Box 165" o:spid="_x0000_s1076" type="#_x0000_t202" style="position:absolute;left:0;text-align:left;margin-left:372.65pt;margin-top:13.05pt;width:27.6pt;height:18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" fillcolor="#d8d8d8 [2732]" stroked="f" strokeweight=".5pt">
                <v:textbox>
                  <w:txbxContent>
                    <w:p w14:paraId="3FD3404B" w14:textId="77777777" w:rsidR="00690D6E" w:rsidRDefault="00690D6E" w:rsidP="00C22FA3">
                      <w:r>
                        <w:t>No</w:t>
                      </w:r>
                    </w:p>
                  </w:txbxContent>
                </v:textbox>
              </v:shape>
            </w:pict>
          </mc:Fallback>
        </mc:AlternateContent>
      </w:r>
      <w:r w:rsidRPr="00FB6583">
        <w:rPr>
          <w:rFonts w:cs="Calibri"/>
          <w:noProof/>
        </w:rPr>
        <mc:AlternateContent>
          <mc:Choice Requires="wps">
            <w:drawing>
              <wp:anchor distT="0" distB="0" distL="114300" distR="114300" simplePos="0" relativeHeight="251822080" behindDoc="0" locked="0" layoutInCell="1" allowOverlap="1" wp14:anchorId="0A0BA80C" wp14:editId="4252BD18">
                <wp:simplePos x="0" y="0"/>
                <wp:positionH relativeFrom="column">
                  <wp:posOffset>3219450</wp:posOffset>
                </wp:positionH>
                <wp:positionV relativeFrom="paragraph">
                  <wp:posOffset>100239</wp:posOffset>
                </wp:positionV>
                <wp:extent cx="1276350" cy="634093"/>
                <wp:effectExtent l="19050" t="19050" r="38100" b="33020"/>
                <wp:wrapNone/>
                <wp:docPr id="92" name="Flowchart: Decision 92"/>
                <wp:cNvGraphicFramePr/>
                <a:graphic xmlns:a="http://schemas.openxmlformats.org/drawingml/2006/main">
                  <a:graphicData uri="http://schemas.microsoft.com/office/word/2010/wordprocessingShape">
                    <wps:wsp>
                      <wps:cNvSpPr/>
                      <wps:spPr>
                        <a:xfrm>
                          <a:off x="0" y="0"/>
                          <a:ext cx="1276350" cy="634093"/>
                        </a:xfrm>
                        <a:prstGeom prst="flowChartDecision">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6FB418" w14:textId="77777777" w:rsidR="00690D6E" w:rsidRPr="00D8589F" w:rsidRDefault="00690D6E" w:rsidP="00FB6583">
                            <w:pPr>
                              <w:jc w:val="center"/>
                            </w:pPr>
                            <w:r w:rsidRPr="00D8589F">
                              <w:t>L3 Support Required?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0BA80C" id="Flowchart: Decision 92" o:spid="_x0000_s1077" type="#_x0000_t110" style="position:absolute;left:0;text-align:left;margin-left:253.5pt;margin-top:7.9pt;width:100.5pt;height:49.9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" fillcolor="#c45911 [2405]" strokecolor="#1f3763 [1604]" strokeweight="1pt">
                <v:textbox inset="0,0,0,0">
                  <w:txbxContent>
                    <w:p w14:paraId="0D6FB418" w14:textId="77777777" w:rsidR="00690D6E" w:rsidRPr="00D8589F" w:rsidRDefault="00690D6E" w:rsidP="00FB6583">
                      <w:pPr>
                        <w:jc w:val="center"/>
                      </w:pPr>
                      <w:r w:rsidRPr="00D8589F">
                        <w:t>L3 Support Required?</w:t>
                      </w:r>
                    </w:p>
                  </w:txbxContent>
                </v:textbox>
              </v:shape>
            </w:pict>
          </mc:Fallback>
        </mc:AlternateContent>
      </w:r>
      <w:r w:rsidR="000175DE" w:rsidRPr="000175DE">
        <w:rPr>
          <w:rFonts w:cs="Calibri"/>
          <w:noProof/>
        </w:rPr>
        <mc:AlternateContent>
          <mc:Choice Requires="wps">
            <w:drawing>
              <wp:anchor distT="0" distB="0" distL="114300" distR="114300" simplePos="0" relativeHeight="251925504" behindDoc="0" locked="0" layoutInCell="1" allowOverlap="1" wp14:anchorId="2EF6431D" wp14:editId="6E61ED78">
                <wp:simplePos x="0" y="0"/>
                <wp:positionH relativeFrom="page">
                  <wp:posOffset>3850442</wp:posOffset>
                </wp:positionH>
                <wp:positionV relativeFrom="paragraph">
                  <wp:posOffset>92520</wp:posOffset>
                </wp:positionV>
                <wp:extent cx="402590" cy="228600"/>
                <wp:effectExtent l="0" t="0" r="0" b="0"/>
                <wp:wrapNone/>
                <wp:docPr id="164" name="Text Box 164"/>
                <wp:cNvGraphicFramePr/>
                <a:graphic xmlns:a="http://schemas.openxmlformats.org/drawingml/2006/main">
                  <a:graphicData uri="http://schemas.microsoft.com/office/word/2010/wordprocessingShape">
                    <wps:wsp>
                      <wps:cNvSpPr txBox="1"/>
                      <wps:spPr>
                        <a:xfrm>
                          <a:off x="0" y="0"/>
                          <a:ext cx="402590" cy="228600"/>
                        </a:xfrm>
                        <a:prstGeom prst="rect">
                          <a:avLst/>
                        </a:prstGeom>
                        <a:solidFill>
                          <a:schemeClr val="bg1">
                            <a:lumMod val="85000"/>
                          </a:schemeClr>
                        </a:solidFill>
                        <a:ln w="6350">
                          <a:noFill/>
                        </a:ln>
                      </wps:spPr>
                      <wps:txbx>
                        <w:txbxContent>
                          <w:p w14:paraId="3AB08D16" w14:textId="77777777" w:rsidR="00690D6E" w:rsidRDefault="00690D6E" w:rsidP="000175DE">
                            <w: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F6431D" id="Text Box 164" o:spid="_x0000_s1078" type="#_x0000_t202" style="position:absolute;left:0;text-align:left;margin-left:303.2pt;margin-top:7.3pt;width:31.7pt;height:18pt;z-index:251925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" fillcolor="#d8d8d8 [2732]" stroked="f" strokeweight=".5pt">
                <v:textbox>
                  <w:txbxContent>
                    <w:p w14:paraId="3AB08D16" w14:textId="77777777" w:rsidR="00690D6E" w:rsidRDefault="00690D6E" w:rsidP="000175DE">
                      <w:r>
                        <w:t>Yes</w:t>
                      </w:r>
                    </w:p>
                  </w:txbxContent>
                </v:textbox>
                <w10:wrap anchorx="page"/>
              </v:shape>
            </w:pict>
          </mc:Fallback>
        </mc:AlternateContent>
      </w:r>
      <w:r w:rsidR="00030EB4" w:rsidRPr="00FB6583">
        <w:rPr>
          <w:rFonts w:cs="Calibri"/>
          <w:noProof/>
        </w:rPr>
        <mc:AlternateContent>
          <mc:Choice Requires="wps">
            <w:drawing>
              <wp:anchor distT="0" distB="0" distL="114300" distR="114300" simplePos="0" relativeHeight="251836416" behindDoc="0" locked="0" layoutInCell="1" allowOverlap="1" wp14:anchorId="78B61BCF" wp14:editId="4CE368C2">
                <wp:simplePos x="0" y="0"/>
                <wp:positionH relativeFrom="margin">
                  <wp:posOffset>1981200</wp:posOffset>
                </wp:positionH>
                <wp:positionV relativeFrom="paragraph">
                  <wp:posOffset>119380</wp:posOffset>
                </wp:positionV>
                <wp:extent cx="914400" cy="640080"/>
                <wp:effectExtent l="0" t="0" r="19050" b="26670"/>
                <wp:wrapNone/>
                <wp:docPr id="99" name="Rectangle 99"/>
                <wp:cNvGraphicFramePr/>
                <a:graphic xmlns:a="http://schemas.openxmlformats.org/drawingml/2006/main">
                  <a:graphicData uri="http://schemas.microsoft.com/office/word/2010/wordprocessingShape">
                    <wps:wsp>
                      <wps:cNvSpPr/>
                      <wps:spPr>
                        <a:xfrm>
                          <a:off x="0" y="0"/>
                          <a:ext cx="914400" cy="640080"/>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8CC9113" w14:textId="77777777" w:rsidR="00690D6E" w:rsidRDefault="00690D6E" w:rsidP="00FB6583">
                            <w:pPr>
                              <w:jc w:val="center"/>
                              <w:rPr>
                                <w:sz w:val="22"/>
                                <w:szCs w:val="22"/>
                              </w:rPr>
                            </w:pPr>
                            <w:r w:rsidRPr="00D8589F">
                              <w:rPr>
                                <w:sz w:val="22"/>
                                <w:szCs w:val="22"/>
                              </w:rPr>
                              <w:t xml:space="preserve">Update the </w:t>
                            </w:r>
                          </w:p>
                          <w:p w14:paraId="569723DE" w14:textId="77777777" w:rsidR="00690D6E" w:rsidRDefault="00690D6E" w:rsidP="00FB6583">
                            <w:pPr>
                              <w:jc w:val="center"/>
                              <w:rPr>
                                <w:sz w:val="22"/>
                                <w:szCs w:val="22"/>
                              </w:rPr>
                            </w:pPr>
                            <w:r w:rsidRPr="00D8589F">
                              <w:rPr>
                                <w:sz w:val="22"/>
                                <w:szCs w:val="22"/>
                              </w:rPr>
                              <w:t xml:space="preserve">Ticket as </w:t>
                            </w:r>
                          </w:p>
                          <w:p w14:paraId="4F308096" w14:textId="5AE67804" w:rsidR="00690D6E" w:rsidRPr="00D8589F" w:rsidRDefault="00690D6E" w:rsidP="00FB6583">
                            <w:pPr>
                              <w:jc w:val="center"/>
                              <w:rPr>
                                <w:sz w:val="22"/>
                                <w:szCs w:val="22"/>
                              </w:rPr>
                            </w:pPr>
                            <w:r w:rsidRPr="00D8589F">
                              <w:rPr>
                                <w:sz w:val="22"/>
                                <w:szCs w:val="22"/>
                              </w:rPr>
                              <w:t>pending</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B61BCF" id="Rectangle 99" o:spid="_x0000_s1079" style="position:absolute;left:0;text-align:left;margin-left:156pt;margin-top:9.4pt;width:1in;height:50.4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" fillcolor="#c45911 [2405]" strokecolor="#1f3763 [1604]" strokeweight="1pt">
                <v:textbox inset="0,0,0">
                  <w:txbxContent>
                    <w:p w14:paraId="78CC9113" w14:textId="77777777" w:rsidR="00690D6E" w:rsidRDefault="00690D6E" w:rsidP="00FB6583">
                      <w:pPr>
                        <w:jc w:val="center"/>
                        <w:rPr>
                          <w:sz w:val="22"/>
                          <w:szCs w:val="22"/>
                        </w:rPr>
                      </w:pPr>
                      <w:r w:rsidRPr="00D8589F">
                        <w:rPr>
                          <w:sz w:val="22"/>
                          <w:szCs w:val="22"/>
                        </w:rPr>
                        <w:t xml:space="preserve">Update the </w:t>
                      </w:r>
                    </w:p>
                    <w:p w14:paraId="569723DE" w14:textId="77777777" w:rsidR="00690D6E" w:rsidRDefault="00690D6E" w:rsidP="00FB6583">
                      <w:pPr>
                        <w:jc w:val="center"/>
                        <w:rPr>
                          <w:sz w:val="22"/>
                          <w:szCs w:val="22"/>
                        </w:rPr>
                      </w:pPr>
                      <w:r w:rsidRPr="00D8589F">
                        <w:rPr>
                          <w:sz w:val="22"/>
                          <w:szCs w:val="22"/>
                        </w:rPr>
                        <w:t xml:space="preserve">Ticket as </w:t>
                      </w:r>
                    </w:p>
                    <w:p w14:paraId="4F308096" w14:textId="5AE67804" w:rsidR="00690D6E" w:rsidRPr="00D8589F" w:rsidRDefault="00690D6E" w:rsidP="00FB6583">
                      <w:pPr>
                        <w:jc w:val="center"/>
                        <w:rPr>
                          <w:sz w:val="22"/>
                          <w:szCs w:val="22"/>
                        </w:rPr>
                      </w:pPr>
                      <w:r w:rsidRPr="00D8589F">
                        <w:rPr>
                          <w:sz w:val="22"/>
                          <w:szCs w:val="22"/>
                        </w:rPr>
                        <w:t>pending</w:t>
                      </w:r>
                    </w:p>
                  </w:txbxContent>
                </v:textbox>
                <w10:wrap anchorx="margin"/>
              </v:rect>
            </w:pict>
          </mc:Fallback>
        </mc:AlternateContent>
      </w:r>
    </w:p>
    <w:p w14:paraId="038595CA" w14:textId="37F15A03" w:rsidR="00CB7E11" w:rsidRDefault="00F05F3E" w:rsidP="006D02C3">
      <w:pPr>
        <w:spacing w:after="200"/>
        <w:jc w:val="center"/>
        <w:rPr>
          <w:rFonts w:cs="Calibri"/>
        </w:rPr>
      </w:pPr>
      <w:r>
        <w:rPr>
          <w:rFonts w:cs="Calibri"/>
          <w:noProof/>
        </w:rPr>
        <mc:AlternateContent>
          <mc:Choice Requires="wps">
            <w:drawing>
              <wp:anchor distT="0" distB="0" distL="114300" distR="114300" simplePos="0" relativeHeight="251934720" behindDoc="0" locked="0" layoutInCell="1" allowOverlap="1" wp14:anchorId="4116EF1F" wp14:editId="34469694">
                <wp:simplePos x="0" y="0"/>
                <wp:positionH relativeFrom="column">
                  <wp:posOffset>4508500</wp:posOffset>
                </wp:positionH>
                <wp:positionV relativeFrom="paragraph">
                  <wp:posOffset>141052</wp:posOffset>
                </wp:positionV>
                <wp:extent cx="805004" cy="0"/>
                <wp:effectExtent l="0" t="76200" r="14605" b="95250"/>
                <wp:wrapNone/>
                <wp:docPr id="53" name="Straight Arrow Connector 53"/>
                <wp:cNvGraphicFramePr/>
                <a:graphic xmlns:a="http://schemas.openxmlformats.org/drawingml/2006/main">
                  <a:graphicData uri="http://schemas.microsoft.com/office/word/2010/wordprocessingShape">
                    <wps:wsp>
                      <wps:cNvCnPr/>
                      <wps:spPr>
                        <a:xfrm>
                          <a:off x="0" y="0"/>
                          <a:ext cx="805004"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1D6240" id="Straight Arrow Connector 53" o:spid="_x0000_s1026" type="#_x0000_t32" style="position:absolute;margin-left:355pt;margin-top:11.1pt;width:63.4pt;height:0;z-index:251934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" strokecolor="#4472c4 [3204]" strokeweight=".5pt">
                <v:stroke endarrow="block" joinstyle="miter"/>
              </v:shape>
            </w:pict>
          </mc:Fallback>
        </mc:AlternateContent>
      </w:r>
      <w:r w:rsidR="000175DE">
        <w:rPr>
          <w:rFonts w:cs="Calibri"/>
          <w:noProof/>
        </w:rPr>
        <mc:AlternateContent>
          <mc:Choice Requires="wps">
            <w:drawing>
              <wp:anchor distT="0" distB="0" distL="114300" distR="114300" simplePos="0" relativeHeight="251923456" behindDoc="0" locked="0" layoutInCell="1" allowOverlap="1" wp14:anchorId="6032D39A" wp14:editId="145A498C">
                <wp:simplePos x="0" y="0"/>
                <wp:positionH relativeFrom="column">
                  <wp:posOffset>2897579</wp:posOffset>
                </wp:positionH>
                <wp:positionV relativeFrom="paragraph">
                  <wp:posOffset>144508</wp:posOffset>
                </wp:positionV>
                <wp:extent cx="326770" cy="0"/>
                <wp:effectExtent l="38100" t="76200" r="0" b="95250"/>
                <wp:wrapNone/>
                <wp:docPr id="163" name="Straight Arrow Connector 163"/>
                <wp:cNvGraphicFramePr/>
                <a:graphic xmlns:a="http://schemas.openxmlformats.org/drawingml/2006/main">
                  <a:graphicData uri="http://schemas.microsoft.com/office/word/2010/wordprocessingShape">
                    <wps:wsp>
                      <wps:cNvCnPr/>
                      <wps:spPr>
                        <a:xfrm flipH="1">
                          <a:off x="0" y="0"/>
                          <a:ext cx="32677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E3BD09" id="Straight Arrow Connector 163" o:spid="_x0000_s1026" type="#_x0000_t32" style="position:absolute;margin-left:228.15pt;margin-top:11.4pt;width:25.75pt;height:0;flip:x;z-index:251923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" strokecolor="#4472c4 [3204]" strokeweight=".5pt">
                <v:stroke endarrow="block" joinstyle="miter"/>
              </v:shape>
            </w:pict>
          </mc:Fallback>
        </mc:AlternateContent>
      </w:r>
      <w:r w:rsidR="00030EB4">
        <w:rPr>
          <w:rFonts w:cs="Calibri"/>
          <w:noProof/>
        </w:rPr>
        <mc:AlternateContent>
          <mc:Choice Requires="wps">
            <w:drawing>
              <wp:anchor distT="0" distB="0" distL="114300" distR="114300" simplePos="0" relativeHeight="251881472" behindDoc="0" locked="0" layoutInCell="1" allowOverlap="1" wp14:anchorId="3E957177" wp14:editId="3C3A9CDF">
                <wp:simplePos x="0" y="0"/>
                <wp:positionH relativeFrom="column">
                  <wp:posOffset>1118191</wp:posOffset>
                </wp:positionH>
                <wp:positionV relativeFrom="paragraph">
                  <wp:posOffset>139951</wp:posOffset>
                </wp:positionV>
                <wp:extent cx="857250" cy="850605"/>
                <wp:effectExtent l="38100" t="0" r="19050" b="64135"/>
                <wp:wrapNone/>
                <wp:docPr id="131" name="Connector: Elbow 131"/>
                <wp:cNvGraphicFramePr/>
                <a:graphic xmlns:a="http://schemas.openxmlformats.org/drawingml/2006/main">
                  <a:graphicData uri="http://schemas.microsoft.com/office/word/2010/wordprocessingShape">
                    <wps:wsp>
                      <wps:cNvCnPr/>
                      <wps:spPr>
                        <a:xfrm flipH="1">
                          <a:off x="0" y="0"/>
                          <a:ext cx="857250" cy="850605"/>
                        </a:xfrm>
                        <a:prstGeom prst="bentConnector3">
                          <a:avLst>
                            <a:gd name="adj1" fmla="val 99398"/>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1B0650" id="Connector: Elbow 131" o:spid="_x0000_s1026" type="#_x0000_t34" style="position:absolute;margin-left:88.05pt;margin-top:11pt;width:67.5pt;height:67pt;flip:x;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" adj="21470" strokecolor="#4472c4 [3204]" strokeweight=".5pt">
                <v:stroke endarrow="block"/>
              </v:shape>
            </w:pict>
          </mc:Fallback>
        </mc:AlternateContent>
      </w:r>
    </w:p>
    <w:p w14:paraId="679F888D" w14:textId="6EF2D432" w:rsidR="00CB7E11" w:rsidRDefault="00CB7E11" w:rsidP="006D02C3">
      <w:pPr>
        <w:spacing w:after="200"/>
        <w:jc w:val="center"/>
        <w:rPr>
          <w:rFonts w:cs="Calibri"/>
        </w:rPr>
      </w:pPr>
    </w:p>
    <w:p w14:paraId="1ED17D49" w14:textId="423BDF07" w:rsidR="00CB7E11" w:rsidRDefault="006E1209" w:rsidP="006D02C3">
      <w:pPr>
        <w:spacing w:after="200"/>
        <w:jc w:val="center"/>
        <w:rPr>
          <w:rFonts w:cs="Calibri"/>
        </w:rPr>
      </w:pPr>
      <w:r>
        <w:rPr>
          <w:noProof/>
        </w:rPr>
        <mc:AlternateContent>
          <mc:Choice Requires="wps">
            <w:drawing>
              <wp:anchor distT="0" distB="0" distL="114300" distR="114300" simplePos="0" relativeHeight="251890688" behindDoc="0" locked="0" layoutInCell="1" allowOverlap="1" wp14:anchorId="43574494" wp14:editId="5A7869B2">
                <wp:simplePos x="0" y="0"/>
                <wp:positionH relativeFrom="margin">
                  <wp:align>left</wp:align>
                </wp:positionH>
                <wp:positionV relativeFrom="paragraph">
                  <wp:posOffset>63500</wp:posOffset>
                </wp:positionV>
                <wp:extent cx="537210" cy="1191260"/>
                <wp:effectExtent l="0" t="0" r="0" b="8890"/>
                <wp:wrapNone/>
                <wp:docPr id="138" name="Text Box 138"/>
                <wp:cNvGraphicFramePr/>
                <a:graphic xmlns:a="http://schemas.openxmlformats.org/drawingml/2006/main">
                  <a:graphicData uri="http://schemas.microsoft.com/office/word/2010/wordprocessingShape">
                    <wps:wsp>
                      <wps:cNvSpPr txBox="1"/>
                      <wps:spPr>
                        <a:xfrm>
                          <a:off x="0" y="0"/>
                          <a:ext cx="537210" cy="1191260"/>
                        </a:xfrm>
                        <a:prstGeom prst="rect">
                          <a:avLst/>
                        </a:prstGeom>
                        <a:solidFill>
                          <a:schemeClr val="bg1">
                            <a:lumMod val="85000"/>
                          </a:schemeClr>
                        </a:solidFill>
                        <a:ln w="6350">
                          <a:noFill/>
                        </a:ln>
                      </wps:spPr>
                      <wps:txbx>
                        <w:txbxContent>
                          <w:p w14:paraId="7F19F105" w14:textId="21ED858D" w:rsidR="00690D6E" w:rsidRPr="001B33A5" w:rsidRDefault="00690D6E" w:rsidP="001B33A5">
                            <w:pPr>
                              <w:jc w:val="center"/>
                              <w:rPr>
                                <w:b/>
                                <w:bCs/>
                                <w:sz w:val="22"/>
                                <w:szCs w:val="22"/>
                              </w:rPr>
                            </w:pPr>
                            <w:r>
                              <w:rPr>
                                <w:b/>
                                <w:bCs/>
                                <w:sz w:val="22"/>
                                <w:szCs w:val="22"/>
                              </w:rPr>
                              <w:t>L3</w:t>
                            </w:r>
                            <w:r w:rsidRPr="001B33A5">
                              <w:rPr>
                                <w:b/>
                                <w:bCs/>
                                <w:sz w:val="22"/>
                                <w:szCs w:val="22"/>
                              </w:rPr>
                              <w:t xml:space="preserve"> Support</w:t>
                            </w:r>
                          </w:p>
                        </w:txbxContent>
                      </wps:txbx>
                      <wps:bodyPr rot="0" spcFirstLastPara="0" vertOverflow="overflow" horzOverflow="overflow" vert="vert270" wrap="square" lIns="91440" tIns="4572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74494" id="Text Box 138" o:spid="_x0000_s1080" type="#_x0000_t202" style="position:absolute;left:0;text-align:left;margin-left:0;margin-top:5pt;width:42.3pt;height:93.8pt;z-index:251890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" fillcolor="#d8d8d8 [2732]" stroked="f" strokeweight=".5pt">
                <v:textbox style="layout-flow:vertical;mso-layout-flow-alt:bottom-to-top" inset=",,,7.2pt">
                  <w:txbxContent>
                    <w:p w14:paraId="7F19F105" w14:textId="21ED858D" w:rsidR="00690D6E" w:rsidRPr="001B33A5" w:rsidRDefault="00690D6E" w:rsidP="001B33A5">
                      <w:pPr>
                        <w:jc w:val="center"/>
                        <w:rPr>
                          <w:b/>
                          <w:bCs/>
                          <w:sz w:val="22"/>
                          <w:szCs w:val="22"/>
                        </w:rPr>
                      </w:pPr>
                      <w:r>
                        <w:rPr>
                          <w:b/>
                          <w:bCs/>
                          <w:sz w:val="22"/>
                          <w:szCs w:val="22"/>
                        </w:rPr>
                        <w:t>L3</w:t>
                      </w:r>
                      <w:r w:rsidRPr="001B33A5">
                        <w:rPr>
                          <w:b/>
                          <w:bCs/>
                          <w:sz w:val="22"/>
                          <w:szCs w:val="22"/>
                        </w:rPr>
                        <w:t xml:space="preserve"> Support</w:t>
                      </w:r>
                    </w:p>
                  </w:txbxContent>
                </v:textbox>
                <w10:wrap anchorx="margin"/>
              </v:shape>
            </w:pict>
          </mc:Fallback>
        </mc:AlternateContent>
      </w:r>
      <w:r>
        <w:rPr>
          <w:noProof/>
        </w:rPr>
        <mc:AlternateContent>
          <mc:Choice Requires="wps">
            <w:drawing>
              <wp:anchor distT="0" distB="0" distL="114300" distR="114300" simplePos="0" relativeHeight="251896832" behindDoc="0" locked="0" layoutInCell="1" allowOverlap="1" wp14:anchorId="7FA25A47" wp14:editId="642E7BF0">
                <wp:simplePos x="0" y="0"/>
                <wp:positionH relativeFrom="margin">
                  <wp:posOffset>9525</wp:posOffset>
                </wp:positionH>
                <wp:positionV relativeFrom="paragraph">
                  <wp:posOffset>53975</wp:posOffset>
                </wp:positionV>
                <wp:extent cx="6057900" cy="28575"/>
                <wp:effectExtent l="0" t="0" r="19050" b="28575"/>
                <wp:wrapNone/>
                <wp:docPr id="141" name="Straight Connector 141"/>
                <wp:cNvGraphicFramePr/>
                <a:graphic xmlns:a="http://schemas.openxmlformats.org/drawingml/2006/main">
                  <a:graphicData uri="http://schemas.microsoft.com/office/word/2010/wordprocessingShape">
                    <wps:wsp>
                      <wps:cNvCnPr/>
                      <wps:spPr>
                        <a:xfrm>
                          <a:off x="0" y="0"/>
                          <a:ext cx="60579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64F0CD" id="Straight Connector 141"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4.25pt" to="477.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" strokecolor="black [3200]" strokeweight=".5pt">
                <v:stroke joinstyle="miter"/>
                <w10:wrap anchorx="margin"/>
              </v:line>
            </w:pict>
          </mc:Fallback>
        </mc:AlternateContent>
      </w:r>
    </w:p>
    <w:p w14:paraId="17CA35C1" w14:textId="1CE33D2B" w:rsidR="00CB7E11" w:rsidRDefault="003E0F08" w:rsidP="006D02C3">
      <w:pPr>
        <w:spacing w:after="200"/>
        <w:jc w:val="center"/>
        <w:rPr>
          <w:rFonts w:cs="Calibri"/>
        </w:rPr>
      </w:pPr>
      <w:r w:rsidRPr="00FB6583">
        <w:rPr>
          <w:rFonts w:cs="Calibri"/>
          <w:noProof/>
        </w:rPr>
        <mc:AlternateContent>
          <mc:Choice Requires="wps">
            <w:drawing>
              <wp:anchor distT="0" distB="0" distL="114300" distR="114300" simplePos="0" relativeHeight="251846656" behindDoc="0" locked="0" layoutInCell="1" allowOverlap="1" wp14:anchorId="1CCBA0C1" wp14:editId="057A82F9">
                <wp:simplePos x="0" y="0"/>
                <wp:positionH relativeFrom="column">
                  <wp:posOffset>666750</wp:posOffset>
                </wp:positionH>
                <wp:positionV relativeFrom="paragraph">
                  <wp:posOffset>149225</wp:posOffset>
                </wp:positionV>
                <wp:extent cx="914400" cy="457200"/>
                <wp:effectExtent l="0" t="0" r="19050" b="19050"/>
                <wp:wrapNone/>
                <wp:docPr id="104" name="Rectangle 104"/>
                <wp:cNvGraphicFramePr/>
                <a:graphic xmlns:a="http://schemas.openxmlformats.org/drawingml/2006/main">
                  <a:graphicData uri="http://schemas.microsoft.com/office/word/2010/wordprocessingShape">
                    <wps:wsp>
                      <wps:cNvSpPr/>
                      <wps:spPr>
                        <a:xfrm>
                          <a:off x="0" y="0"/>
                          <a:ext cx="914400" cy="45720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DACA66" w14:textId="2B8EA787" w:rsidR="00690D6E" w:rsidRPr="00D8589F" w:rsidRDefault="00690D6E" w:rsidP="00FB6583">
                            <w:pPr>
                              <w:jc w:val="center"/>
                              <w:rPr>
                                <w:sz w:val="22"/>
                                <w:szCs w:val="22"/>
                              </w:rPr>
                            </w:pPr>
                            <w:r w:rsidRPr="00D8589F">
                              <w:rPr>
                                <w:sz w:val="22"/>
                                <w:szCs w:val="22"/>
                              </w:rPr>
                              <w:t>Investigate &amp; Diagnose</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CBA0C1" id="Rectangle 104" o:spid="_x0000_s1081" style="position:absolute;left:0;text-align:left;margin-left:52.5pt;margin-top:11.75pt;width:1in;height:36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" fillcolor="#70ad47 [3209]" strokecolor="#1f3763 [1604]" strokeweight="1pt">
                <v:textbox inset="0,0,0">
                  <w:txbxContent>
                    <w:p w14:paraId="1BDACA66" w14:textId="2B8EA787" w:rsidR="00690D6E" w:rsidRPr="00D8589F" w:rsidRDefault="00690D6E" w:rsidP="00FB6583">
                      <w:pPr>
                        <w:jc w:val="center"/>
                        <w:rPr>
                          <w:sz w:val="22"/>
                          <w:szCs w:val="22"/>
                        </w:rPr>
                      </w:pPr>
                      <w:r w:rsidRPr="00D8589F">
                        <w:rPr>
                          <w:sz w:val="22"/>
                          <w:szCs w:val="22"/>
                        </w:rPr>
                        <w:t>Investigate &amp; Diagnose</w:t>
                      </w:r>
                    </w:p>
                  </w:txbxContent>
                </v:textbox>
              </v:rect>
            </w:pict>
          </mc:Fallback>
        </mc:AlternateContent>
      </w:r>
      <w:r w:rsidR="005234C7">
        <w:rPr>
          <w:rFonts w:cs="Calibri"/>
          <w:noProof/>
        </w:rPr>
        <mc:AlternateContent>
          <mc:Choice Requires="wps">
            <w:drawing>
              <wp:anchor distT="0" distB="0" distL="114300" distR="114300" simplePos="0" relativeHeight="251907072" behindDoc="0" locked="0" layoutInCell="1" allowOverlap="1" wp14:anchorId="28628F71" wp14:editId="1EC6086C">
                <wp:simplePos x="0" y="0"/>
                <wp:positionH relativeFrom="column">
                  <wp:posOffset>1547495</wp:posOffset>
                </wp:positionH>
                <wp:positionV relativeFrom="paragraph">
                  <wp:posOffset>382270</wp:posOffset>
                </wp:positionV>
                <wp:extent cx="466725" cy="0"/>
                <wp:effectExtent l="0" t="76200" r="9525" b="95250"/>
                <wp:wrapNone/>
                <wp:docPr id="152" name="Straight Arrow Connector 152"/>
                <wp:cNvGraphicFramePr/>
                <a:graphic xmlns:a="http://schemas.openxmlformats.org/drawingml/2006/main">
                  <a:graphicData uri="http://schemas.microsoft.com/office/word/2010/wordprocessingShape">
                    <wps:wsp>
                      <wps:cNvCnPr/>
                      <wps:spPr>
                        <a:xfrm>
                          <a:off x="0" y="0"/>
                          <a:ext cx="4667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65E1E8" id="Straight Arrow Connector 152" o:spid="_x0000_s1026" type="#_x0000_t32" style="position:absolute;margin-left:121.85pt;margin-top:30.1pt;width:36.75pt;height:0;z-index:251907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" strokecolor="#4472c4 [3204]" strokeweight=".5pt">
                <v:stroke endarrow="block" joinstyle="miter"/>
              </v:shape>
            </w:pict>
          </mc:Fallback>
        </mc:AlternateContent>
      </w:r>
      <w:r w:rsidR="005234C7" w:rsidRPr="00FB6583">
        <w:rPr>
          <w:rFonts w:cs="Calibri"/>
          <w:noProof/>
        </w:rPr>
        <mc:AlternateContent>
          <mc:Choice Requires="wps">
            <w:drawing>
              <wp:anchor distT="0" distB="0" distL="114300" distR="114300" simplePos="0" relativeHeight="251844608" behindDoc="0" locked="0" layoutInCell="1" allowOverlap="1" wp14:anchorId="69F3E9F6" wp14:editId="40F84069">
                <wp:simplePos x="0" y="0"/>
                <wp:positionH relativeFrom="margin">
                  <wp:posOffset>2008505</wp:posOffset>
                </wp:positionH>
                <wp:positionV relativeFrom="paragraph">
                  <wp:posOffset>149225</wp:posOffset>
                </wp:positionV>
                <wp:extent cx="914400" cy="457200"/>
                <wp:effectExtent l="0" t="0" r="19050" b="19050"/>
                <wp:wrapNone/>
                <wp:docPr id="103" name="Rectangle 103"/>
                <wp:cNvGraphicFramePr/>
                <a:graphic xmlns:a="http://schemas.openxmlformats.org/drawingml/2006/main">
                  <a:graphicData uri="http://schemas.microsoft.com/office/word/2010/wordprocessingShape">
                    <wps:wsp>
                      <wps:cNvSpPr/>
                      <wps:spPr>
                        <a:xfrm>
                          <a:off x="0" y="0"/>
                          <a:ext cx="914400" cy="45720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14:paraId="2F3B26E2" w14:textId="3C3E2201" w:rsidR="00690D6E" w:rsidRPr="00D8589F" w:rsidRDefault="00690D6E" w:rsidP="00FB6583">
                            <w:pPr>
                              <w:jc w:val="center"/>
                              <w:rPr>
                                <w:sz w:val="22"/>
                                <w:szCs w:val="22"/>
                              </w:rPr>
                            </w:pPr>
                            <w:r w:rsidRPr="00D8589F">
                              <w:rPr>
                                <w:sz w:val="22"/>
                                <w:szCs w:val="22"/>
                              </w:rPr>
                              <w:t>Resolution Provided</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F3E9F6" id="Rectangle 103" o:spid="_x0000_s1082" style="position:absolute;left:0;text-align:left;margin-left:158.15pt;margin-top:11.75pt;width:1in;height:36pt;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" fillcolor="#70ad47 [3209]" strokecolor="#1f3763 [1604]" strokeweight="1pt">
                <v:textbox inset="0,0,0">
                  <w:txbxContent>
                    <w:p w14:paraId="2F3B26E2" w14:textId="3C3E2201" w:rsidR="00690D6E" w:rsidRPr="00D8589F" w:rsidRDefault="00690D6E" w:rsidP="00FB6583">
                      <w:pPr>
                        <w:jc w:val="center"/>
                        <w:rPr>
                          <w:sz w:val="22"/>
                          <w:szCs w:val="22"/>
                        </w:rPr>
                      </w:pPr>
                      <w:r w:rsidRPr="00D8589F">
                        <w:rPr>
                          <w:sz w:val="22"/>
                          <w:szCs w:val="22"/>
                        </w:rPr>
                        <w:t>Resolution Provided</w:t>
                      </w:r>
                    </w:p>
                  </w:txbxContent>
                </v:textbox>
                <w10:wrap anchorx="margin"/>
              </v:rect>
            </w:pict>
          </mc:Fallback>
        </mc:AlternateContent>
      </w:r>
    </w:p>
    <w:p w14:paraId="2A927D94" w14:textId="1F154CB1" w:rsidR="00CB7E11" w:rsidRDefault="00CB7E11" w:rsidP="006D02C3">
      <w:pPr>
        <w:spacing w:after="200"/>
        <w:jc w:val="center"/>
        <w:rPr>
          <w:rFonts w:cs="Calibri"/>
        </w:rPr>
      </w:pPr>
    </w:p>
    <w:p w14:paraId="7DD35765" w14:textId="00E059EE" w:rsidR="00CB7E11" w:rsidRDefault="00CB7E11" w:rsidP="006D02C3">
      <w:pPr>
        <w:spacing w:after="200"/>
        <w:jc w:val="center"/>
        <w:rPr>
          <w:rFonts w:cs="Calibri"/>
        </w:rPr>
      </w:pPr>
    </w:p>
    <w:p w14:paraId="5B3F1BB7" w14:textId="37CC159B" w:rsidR="00CB7E11" w:rsidRDefault="00CB7E11" w:rsidP="006D02C3">
      <w:pPr>
        <w:spacing w:after="200"/>
        <w:jc w:val="center"/>
        <w:rPr>
          <w:rFonts w:cs="Calibri"/>
        </w:rPr>
      </w:pPr>
    </w:p>
    <w:p w14:paraId="43F849C9" w14:textId="1F171FE3" w:rsidR="005B41F7" w:rsidRPr="000D6634" w:rsidRDefault="006D02C3" w:rsidP="006D02C3">
      <w:pPr>
        <w:spacing w:after="200"/>
        <w:jc w:val="center"/>
        <w:rPr>
          <w:rFonts w:cs="Calibri"/>
        </w:rPr>
      </w:pPr>
      <w:r>
        <w:rPr>
          <w:rFonts w:cs="Calibri"/>
        </w:rPr>
        <w:t>Incident</w:t>
      </w:r>
      <w:r w:rsidR="005B41F7" w:rsidRPr="000D6634">
        <w:rPr>
          <w:rFonts w:cs="Calibri"/>
        </w:rPr>
        <w:t xml:space="preserve"> Management Process</w:t>
      </w:r>
    </w:p>
    <w:p w14:paraId="10B62316" w14:textId="1176A8B1" w:rsidR="005B41F7" w:rsidRPr="000D6634" w:rsidRDefault="005B41F7" w:rsidP="00FC715B">
      <w:pPr>
        <w:pStyle w:val="Heading2"/>
      </w:pPr>
      <w:bookmarkStart w:id="6" w:name="_Toc57831110"/>
      <w:r w:rsidRPr="000D6634">
        <w:lastRenderedPageBreak/>
        <w:t xml:space="preserve">Process Description of </w:t>
      </w:r>
      <w:r w:rsidR="006D02C3">
        <w:t>Incident</w:t>
      </w:r>
      <w:r w:rsidRPr="000D6634">
        <w:t xml:space="preserve"> Management</w:t>
      </w:r>
      <w:bookmarkEnd w:id="6"/>
      <w:r w:rsidRPr="000D6634">
        <w:t xml:space="preserve">  </w:t>
      </w:r>
    </w:p>
    <w:p w14:paraId="39F7F9E4" w14:textId="77777777" w:rsidR="00FC715B" w:rsidRDefault="00FC715B" w:rsidP="00FC715B">
      <w:pPr>
        <w:pStyle w:val="BodyText05"/>
        <w:spacing w:after="0"/>
        <w:rPr>
          <w:b/>
          <w:bCs/>
        </w:rPr>
      </w:pPr>
    </w:p>
    <w:p w14:paraId="13176C3F" w14:textId="77777777" w:rsidR="006D02C3" w:rsidRDefault="006D02C3" w:rsidP="006D02C3">
      <w:pPr>
        <w:pStyle w:val="BodyText05"/>
      </w:pPr>
      <w:r>
        <w:t>This process starts with the initial detection of incidents and then raising a respective ticket.</w:t>
      </w:r>
    </w:p>
    <w:p w14:paraId="7F632955" w14:textId="77777777" w:rsidR="006D02C3" w:rsidRDefault="006D02C3" w:rsidP="006D02C3">
      <w:pPr>
        <w:pStyle w:val="BodyText05"/>
      </w:pPr>
      <w:r>
        <w:t xml:space="preserve">Each incident is recorded so that it could be tracked, monitored, and updated throughout its life cycle. </w:t>
      </w:r>
    </w:p>
    <w:p w14:paraId="2CFA34BE" w14:textId="15C63B23" w:rsidR="006D02C3" w:rsidRDefault="006D02C3" w:rsidP="005B41F7"/>
    <w:tbl>
      <w:tblPr>
        <w:tblW w:w="4612" w:type="pct"/>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72"/>
        <w:gridCol w:w="3860"/>
        <w:gridCol w:w="3388"/>
      </w:tblGrid>
      <w:tr w:rsidR="00F040CE" w:rsidRPr="006D02C3" w14:paraId="12A1E084" w14:textId="77777777" w:rsidTr="00F040CE">
        <w:trPr>
          <w:trHeight w:val="89"/>
          <w:jc w:val="right"/>
        </w:trPr>
        <w:tc>
          <w:tcPr>
            <w:tcW w:w="64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63D01CC7" w14:textId="77777777" w:rsidR="006D02C3" w:rsidRPr="006D02C3" w:rsidRDefault="006D02C3" w:rsidP="00D8589F">
            <w:pPr>
              <w:rPr>
                <w:rFonts w:cs="Calibri"/>
                <w:b/>
                <w:bCs/>
                <w:noProof/>
              </w:rPr>
            </w:pPr>
            <w:r w:rsidRPr="006D02C3">
              <w:rPr>
                <w:rFonts w:cs="Calibri"/>
                <w:b/>
                <w:bCs/>
                <w:noProof/>
              </w:rPr>
              <w:t xml:space="preserve">Act No: </w:t>
            </w:r>
            <w:r w:rsidRPr="006D02C3">
              <w:rPr>
                <w:rFonts w:cs="Calibri"/>
                <w:noProof/>
              </w:rPr>
              <w:t>1</w:t>
            </w:r>
          </w:p>
        </w:tc>
        <w:tc>
          <w:tcPr>
            <w:tcW w:w="232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1ECE3D2" w14:textId="77777777" w:rsidR="006D02C3" w:rsidRPr="006D02C3" w:rsidRDefault="006D02C3" w:rsidP="00D8589F">
            <w:pPr>
              <w:rPr>
                <w:rFonts w:cs="Calibri"/>
                <w:b/>
                <w:bCs/>
                <w:noProof/>
              </w:rPr>
            </w:pPr>
            <w:r w:rsidRPr="006D02C3">
              <w:rPr>
                <w:rFonts w:cs="Calibri"/>
                <w:b/>
                <w:bCs/>
                <w:noProof/>
              </w:rPr>
              <w:t xml:space="preserve">Act Name: </w:t>
            </w:r>
            <w:r w:rsidRPr="006D02C3">
              <w:t xml:space="preserve">Raise ticket on </w:t>
            </w:r>
            <w:r w:rsidRPr="006D02C3">
              <w:rPr>
                <w:rFonts w:cs="Calibri"/>
                <w:bCs/>
                <w:color w:val="000000"/>
                <w:lang w:eastAsia="en-AU"/>
              </w:rPr>
              <w:t>ITSM</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37ECCDD9" w14:textId="77777777" w:rsidR="006D02C3" w:rsidRPr="006D02C3" w:rsidRDefault="006D02C3" w:rsidP="00D8589F">
            <w:pPr>
              <w:rPr>
                <w:rFonts w:cs="Calibri"/>
                <w:b/>
                <w:bCs/>
                <w:noProof/>
              </w:rPr>
            </w:pPr>
            <w:r w:rsidRPr="006D02C3">
              <w:rPr>
                <w:rFonts w:cs="Calibri"/>
                <w:b/>
                <w:bCs/>
                <w:noProof/>
              </w:rPr>
              <w:t xml:space="preserve">Owner: </w:t>
            </w:r>
            <w:r w:rsidRPr="006D02C3">
              <w:rPr>
                <w:rFonts w:cs="Calibri"/>
                <w:noProof/>
              </w:rPr>
              <w:t>Incident Requester / Service Desk Agent</w:t>
            </w:r>
          </w:p>
        </w:tc>
      </w:tr>
      <w:tr w:rsidR="006D02C3" w:rsidRPr="006D02C3" w14:paraId="0CE9AE06" w14:textId="77777777" w:rsidTr="00F040CE">
        <w:trPr>
          <w:trHeight w:val="1159"/>
          <w:jc w:val="right"/>
        </w:trPr>
        <w:tc>
          <w:tcPr>
            <w:tcW w:w="5000" w:type="pct"/>
            <w:gridSpan w:val="3"/>
            <w:tcBorders>
              <w:top w:val="single" w:sz="2" w:space="0" w:color="auto"/>
            </w:tcBorders>
            <w:shd w:val="clear" w:color="000000" w:fill="FFFFFF"/>
            <w:vAlign w:val="center"/>
            <w:hideMark/>
          </w:tcPr>
          <w:p w14:paraId="672EE3E5" w14:textId="77777777" w:rsidR="006D02C3" w:rsidRPr="006D02C3" w:rsidRDefault="006D02C3" w:rsidP="00D8589F">
            <w:pPr>
              <w:rPr>
                <w:color w:val="000000"/>
              </w:rPr>
            </w:pPr>
            <w:r w:rsidRPr="006D02C3">
              <w:rPr>
                <w:rFonts w:cs="Calibri"/>
                <w:b/>
                <w:bCs/>
                <w:noProof/>
                <w:color w:val="000000"/>
              </w:rPr>
              <w:t xml:space="preserve">Description:  </w:t>
            </w:r>
            <w:r w:rsidRPr="006D02C3">
              <w:rPr>
                <w:rFonts w:cs="Calibri"/>
                <w:noProof/>
                <w:color w:val="000000"/>
              </w:rPr>
              <w:t xml:space="preserve">Once an </w:t>
            </w:r>
            <w:r w:rsidRPr="006D02C3">
              <w:rPr>
                <w:color w:val="000000"/>
              </w:rPr>
              <w:t xml:space="preserve">Incident gets detected, the details are logged in </w:t>
            </w:r>
            <w:r w:rsidRPr="006D02C3">
              <w:rPr>
                <w:rFonts w:cs="Calibri"/>
                <w:bCs/>
                <w:color w:val="000000"/>
                <w:lang w:eastAsia="en-AU"/>
              </w:rPr>
              <w:t>ITSM</w:t>
            </w:r>
            <w:r w:rsidRPr="006D02C3">
              <w:rPr>
                <w:color w:val="000000"/>
              </w:rPr>
              <w:t xml:space="preserve"> to raise an incident ticket.  Service Desk will refer KEDB to check whether it is a known error/ issue or not.</w:t>
            </w:r>
          </w:p>
        </w:tc>
      </w:tr>
    </w:tbl>
    <w:p w14:paraId="70D76695" w14:textId="77777777" w:rsidR="006D02C3" w:rsidRPr="000D6634" w:rsidRDefault="006D02C3" w:rsidP="005B41F7"/>
    <w:p w14:paraId="212F4183" w14:textId="77777777" w:rsidR="002D4F12" w:rsidRDefault="002D4F12" w:rsidP="00FC715B">
      <w:pPr>
        <w:pStyle w:val="BodyText1"/>
        <w:ind w:left="720"/>
        <w:rPr>
          <w:b/>
          <w:bCs/>
          <w:sz w:val="22"/>
          <w:szCs w:val="22"/>
        </w:rPr>
      </w:pPr>
    </w:p>
    <w:tbl>
      <w:tblPr>
        <w:tblW w:w="4612" w:type="pct"/>
        <w:jc w:val="right"/>
        <w:tblLook w:val="04A0" w:firstRow="1" w:lastRow="0" w:firstColumn="1" w:lastColumn="0" w:noHBand="0" w:noVBand="1"/>
      </w:tblPr>
      <w:tblGrid>
        <w:gridCol w:w="1082"/>
        <w:gridCol w:w="3850"/>
        <w:gridCol w:w="3388"/>
      </w:tblGrid>
      <w:tr w:rsidR="002D4F12" w:rsidRPr="002D4F12" w14:paraId="6392C7E1" w14:textId="77777777" w:rsidTr="00F040CE">
        <w:trPr>
          <w:trHeight w:val="647"/>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3A906286" w14:textId="77777777" w:rsidR="002D4F12" w:rsidRPr="002D4F12" w:rsidRDefault="002D4F12" w:rsidP="00D8589F">
            <w:pPr>
              <w:rPr>
                <w:b/>
                <w:bCs/>
              </w:rPr>
            </w:pPr>
            <w:r w:rsidRPr="002D4F12">
              <w:rPr>
                <w:b/>
              </w:rPr>
              <w:t>Decision Box</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50208E4A" w14:textId="77777777" w:rsidR="002D4F12" w:rsidRPr="002D4F12" w:rsidRDefault="002D4F12" w:rsidP="00D8589F">
            <w:pPr>
              <w:rPr>
                <w:b/>
                <w:bCs/>
              </w:rPr>
            </w:pPr>
            <w:r w:rsidRPr="002D4F12">
              <w:rPr>
                <w:b/>
                <w:bCs/>
              </w:rPr>
              <w:t xml:space="preserve">Act Name: </w:t>
            </w:r>
            <w:r w:rsidRPr="002D4F12">
              <w:t>Is it an Incident?</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0BFF7E09" w14:textId="77777777" w:rsidR="002D4F12" w:rsidRPr="002D4F12" w:rsidRDefault="002D4F12" w:rsidP="00D8589F">
            <w:pPr>
              <w:rPr>
                <w:b/>
                <w:bCs/>
              </w:rPr>
            </w:pPr>
            <w:r w:rsidRPr="002D4F12">
              <w:rPr>
                <w:b/>
                <w:bCs/>
              </w:rPr>
              <w:t xml:space="preserve">Owner: </w:t>
            </w:r>
            <w:r w:rsidRPr="002D4F12">
              <w:rPr>
                <w:rFonts w:cs="Calibri"/>
                <w:noProof/>
              </w:rPr>
              <w:t>Service Desk</w:t>
            </w:r>
          </w:p>
        </w:tc>
      </w:tr>
      <w:tr w:rsidR="002D4F12" w:rsidRPr="002D4F12" w14:paraId="45E423EE" w14:textId="77777777" w:rsidTr="00F040CE">
        <w:trPr>
          <w:trHeight w:val="1159"/>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110AEDD0" w14:textId="77777777" w:rsidR="002D4F12" w:rsidRPr="002D4F12" w:rsidRDefault="002D4F12" w:rsidP="00D8589F">
            <w:pPr>
              <w:rPr>
                <w:b/>
                <w:bCs/>
                <w:color w:val="000000"/>
              </w:rPr>
            </w:pPr>
            <w:r w:rsidRPr="002D4F12">
              <w:rPr>
                <w:b/>
                <w:bCs/>
                <w:color w:val="000000"/>
              </w:rPr>
              <w:t xml:space="preserve">Description:  </w:t>
            </w:r>
            <w:r w:rsidRPr="002D4F12">
              <w:rPr>
                <w:color w:val="000000"/>
              </w:rPr>
              <w:t>The Service Desk determines if the ticket is an Incident or a Service Request (Service Request process will have those definitions). Service Requests are small repeatable requests for work such as password reset, access requests or requests for information.</w:t>
            </w:r>
            <w:r w:rsidRPr="002D4F12">
              <w:rPr>
                <w:b/>
                <w:bCs/>
                <w:color w:val="000000"/>
              </w:rPr>
              <w:t xml:space="preserve">  </w:t>
            </w:r>
          </w:p>
          <w:p w14:paraId="6B520DB1" w14:textId="77777777" w:rsidR="002D4F12" w:rsidRPr="002D4F12" w:rsidRDefault="002D4F12" w:rsidP="00D8589F">
            <w:pPr>
              <w:rPr>
                <w:bCs/>
                <w:color w:val="000000"/>
              </w:rPr>
            </w:pPr>
            <w:r w:rsidRPr="002D4F12">
              <w:rPr>
                <w:bCs/>
                <w:color w:val="000000"/>
              </w:rPr>
              <w:t>If the ticket is a Service Request follow the Service Request process.</w:t>
            </w:r>
          </w:p>
        </w:tc>
      </w:tr>
      <w:tr w:rsidR="002D4F12" w:rsidRPr="002D4F12" w14:paraId="19F64E45" w14:textId="77777777" w:rsidTr="002D4F12">
        <w:trPr>
          <w:trHeight w:val="385"/>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5C433933" w14:textId="3C343E9C" w:rsidR="002D4F12" w:rsidRPr="002D4F12" w:rsidRDefault="002D4F12" w:rsidP="00D8589F">
            <w:pPr>
              <w:rPr>
                <w:b/>
                <w:bCs/>
                <w:color w:val="000000"/>
              </w:rPr>
            </w:pPr>
            <w:r w:rsidRPr="002D4F12">
              <w:rPr>
                <w:b/>
                <w:bCs/>
                <w:color w:val="000000"/>
              </w:rPr>
              <w:t>Output</w:t>
            </w:r>
            <w:r w:rsidRPr="002D4F12">
              <w:rPr>
                <w:color w:val="000000"/>
              </w:rPr>
              <w:t>: Service Request or Incident</w:t>
            </w:r>
          </w:p>
        </w:tc>
      </w:tr>
    </w:tbl>
    <w:p w14:paraId="3523E996" w14:textId="77777777" w:rsidR="002D4F12" w:rsidRDefault="002D4F12" w:rsidP="00FC715B">
      <w:pPr>
        <w:pStyle w:val="BodyText1"/>
        <w:ind w:left="720"/>
        <w:rPr>
          <w:b/>
          <w:bCs/>
          <w:sz w:val="22"/>
          <w:szCs w:val="22"/>
        </w:rPr>
      </w:pPr>
    </w:p>
    <w:p w14:paraId="423B57E2" w14:textId="77777777" w:rsidR="002D4F12" w:rsidRDefault="002D4F12" w:rsidP="00FC715B">
      <w:pPr>
        <w:pStyle w:val="BodyText1"/>
        <w:ind w:left="720"/>
        <w:rPr>
          <w:b/>
          <w:bCs/>
          <w:sz w:val="22"/>
          <w:szCs w:val="22"/>
        </w:rPr>
      </w:pPr>
    </w:p>
    <w:tbl>
      <w:tblPr>
        <w:tblW w:w="4612" w:type="pct"/>
        <w:jc w:val="right"/>
        <w:tblLook w:val="04A0" w:firstRow="1" w:lastRow="0" w:firstColumn="1" w:lastColumn="0" w:noHBand="0" w:noVBand="1"/>
      </w:tblPr>
      <w:tblGrid>
        <w:gridCol w:w="1082"/>
        <w:gridCol w:w="3850"/>
        <w:gridCol w:w="3388"/>
      </w:tblGrid>
      <w:tr w:rsidR="002D4F12" w:rsidRPr="0084059A" w14:paraId="4F90B70B" w14:textId="77777777" w:rsidTr="00F040CE">
        <w:trPr>
          <w:trHeight w:val="385"/>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7C24778" w14:textId="77777777" w:rsidR="002D4F12" w:rsidRPr="0084059A" w:rsidRDefault="002D4F12" w:rsidP="00D8589F">
            <w:pPr>
              <w:rPr>
                <w:b/>
                <w:bCs/>
              </w:rPr>
            </w:pPr>
            <w:r w:rsidRPr="0084059A">
              <w:rPr>
                <w:b/>
                <w:bCs/>
              </w:rPr>
              <w:t xml:space="preserve">Act No: </w:t>
            </w:r>
            <w:r w:rsidRPr="0084059A">
              <w:t>2</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033C9C51" w14:textId="77777777" w:rsidR="002D4F12" w:rsidRPr="0084059A" w:rsidRDefault="002D4F12" w:rsidP="00D8589F">
            <w:pPr>
              <w:rPr>
                <w:b/>
                <w:bCs/>
              </w:rPr>
            </w:pPr>
            <w:r w:rsidRPr="0084059A">
              <w:rPr>
                <w:b/>
                <w:bCs/>
              </w:rPr>
              <w:t xml:space="preserve">Act Name: </w:t>
            </w:r>
            <w:r w:rsidRPr="0084059A">
              <w:rPr>
                <w:bCs/>
              </w:rPr>
              <w:t>Categorize and Prioritize Incident</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7457B1C" w14:textId="77777777" w:rsidR="002D4F12" w:rsidRPr="0084059A" w:rsidRDefault="002D4F12" w:rsidP="00D8589F">
            <w:pPr>
              <w:rPr>
                <w:b/>
                <w:bCs/>
              </w:rPr>
            </w:pPr>
            <w:r w:rsidRPr="0084059A">
              <w:rPr>
                <w:b/>
                <w:bCs/>
              </w:rPr>
              <w:t xml:space="preserve">Owner: </w:t>
            </w:r>
            <w:r w:rsidRPr="0084059A">
              <w:rPr>
                <w:rFonts w:cs="Calibri"/>
                <w:noProof/>
              </w:rPr>
              <w:t>Service Desk</w:t>
            </w:r>
          </w:p>
        </w:tc>
      </w:tr>
      <w:tr w:rsidR="002D4F12" w:rsidRPr="0084059A" w14:paraId="0FD5A8CA" w14:textId="77777777" w:rsidTr="00F040CE">
        <w:trPr>
          <w:trHeight w:val="1159"/>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7DCAF19E" w14:textId="77777777" w:rsidR="002D4F12" w:rsidRPr="0084059A" w:rsidRDefault="002D4F12" w:rsidP="00D8589F">
            <w:pPr>
              <w:rPr>
                <w:bCs/>
                <w:color w:val="000000"/>
              </w:rPr>
            </w:pPr>
            <w:r w:rsidRPr="0084059A">
              <w:rPr>
                <w:b/>
                <w:bCs/>
                <w:color w:val="000000"/>
              </w:rPr>
              <w:t xml:space="preserve">Description:  </w:t>
            </w:r>
            <w:r w:rsidRPr="0084059A">
              <w:rPr>
                <w:bCs/>
                <w:color w:val="000000"/>
              </w:rPr>
              <w:t xml:space="preserve">Categorize and Prioritize the Incident in ITSM tool.  </w:t>
            </w:r>
          </w:p>
          <w:p w14:paraId="6DA42552" w14:textId="77777777" w:rsidR="002D4F12" w:rsidRPr="0084059A" w:rsidRDefault="002D4F12" w:rsidP="00D8589F">
            <w:pPr>
              <w:rPr>
                <w:bCs/>
                <w:color w:val="000000"/>
              </w:rPr>
            </w:pPr>
            <w:r w:rsidRPr="0084059A">
              <w:rPr>
                <w:bCs/>
                <w:color w:val="000000"/>
              </w:rPr>
              <w:t>Categorization is assigning the Category, Type and Item (CTI), to allow the correct assignment of the ticket. Some of the incidents are related to the 3</w:t>
            </w:r>
            <w:r w:rsidRPr="0084059A">
              <w:rPr>
                <w:bCs/>
                <w:color w:val="000000"/>
                <w:vertAlign w:val="superscript"/>
              </w:rPr>
              <w:t>rd</w:t>
            </w:r>
            <w:r w:rsidRPr="0084059A">
              <w:rPr>
                <w:bCs/>
                <w:color w:val="000000"/>
              </w:rPr>
              <w:t xml:space="preserve"> party and they are not assigned to the L2 teams. Service Desk will raise these categories of the ticket and assign those tickets directly to the 3</w:t>
            </w:r>
            <w:r w:rsidRPr="0084059A">
              <w:rPr>
                <w:bCs/>
                <w:color w:val="000000"/>
                <w:vertAlign w:val="superscript"/>
              </w:rPr>
              <w:t>rd</w:t>
            </w:r>
            <w:r w:rsidRPr="0084059A">
              <w:rPr>
                <w:bCs/>
                <w:color w:val="000000"/>
              </w:rPr>
              <w:t xml:space="preserve"> party vendor.</w:t>
            </w:r>
          </w:p>
          <w:p w14:paraId="4D389C6C" w14:textId="77777777" w:rsidR="002D4F12" w:rsidRPr="0084059A" w:rsidRDefault="002D4F12" w:rsidP="00D8589F">
            <w:pPr>
              <w:rPr>
                <w:bCs/>
                <w:color w:val="000000"/>
              </w:rPr>
            </w:pPr>
            <w:r w:rsidRPr="0084059A">
              <w:rPr>
                <w:bCs/>
                <w:color w:val="000000"/>
              </w:rPr>
              <w:t>Prioritization of Incident would be done based on impact and urgency of issue. Incidents are prioritized into P1, P2, P3 or P4 based on company’s prioritisation. While prioritizing the Incident, it gets treated based on the criticality.</w:t>
            </w:r>
          </w:p>
        </w:tc>
      </w:tr>
      <w:tr w:rsidR="002D4F12" w:rsidRPr="0084059A" w14:paraId="5E5FE9B9" w14:textId="77777777" w:rsidTr="00DB162D">
        <w:trPr>
          <w:trHeight w:val="233"/>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12B900C9" w14:textId="246CFDEB" w:rsidR="002D4F12" w:rsidRPr="0084059A" w:rsidRDefault="002D4F12" w:rsidP="00D8589F">
            <w:pPr>
              <w:rPr>
                <w:b/>
                <w:bCs/>
                <w:color w:val="000000"/>
              </w:rPr>
            </w:pPr>
            <w:r w:rsidRPr="0084059A">
              <w:rPr>
                <w:b/>
                <w:bCs/>
                <w:color w:val="000000"/>
              </w:rPr>
              <w:t>Output</w:t>
            </w:r>
            <w:r w:rsidRPr="0084059A">
              <w:rPr>
                <w:color w:val="000000"/>
              </w:rPr>
              <w:t>: Categorized and Prioritized Incident</w:t>
            </w:r>
          </w:p>
        </w:tc>
      </w:tr>
    </w:tbl>
    <w:p w14:paraId="580A13B6" w14:textId="62DB2A05" w:rsidR="00DB162D" w:rsidRDefault="00DB162D" w:rsidP="00DB162D">
      <w:pPr>
        <w:pStyle w:val="BodyText1"/>
        <w:ind w:left="0"/>
        <w:rPr>
          <w:b/>
          <w:bCs/>
          <w:sz w:val="22"/>
          <w:szCs w:val="22"/>
        </w:rPr>
      </w:pPr>
    </w:p>
    <w:p w14:paraId="0CE80060" w14:textId="77777777" w:rsidR="00DB162D" w:rsidRDefault="00DB162D" w:rsidP="00DB162D">
      <w:pPr>
        <w:pStyle w:val="BodyText1"/>
        <w:ind w:left="0"/>
        <w:rPr>
          <w:b/>
          <w:bCs/>
          <w:sz w:val="22"/>
          <w:szCs w:val="22"/>
        </w:rPr>
      </w:pPr>
    </w:p>
    <w:tbl>
      <w:tblPr>
        <w:tblW w:w="4612" w:type="pct"/>
        <w:jc w:val="right"/>
        <w:tblLook w:val="04A0" w:firstRow="1" w:lastRow="0" w:firstColumn="1" w:lastColumn="0" w:noHBand="0" w:noVBand="1"/>
      </w:tblPr>
      <w:tblGrid>
        <w:gridCol w:w="1082"/>
        <w:gridCol w:w="3850"/>
        <w:gridCol w:w="3388"/>
      </w:tblGrid>
      <w:tr w:rsidR="002D4F12" w:rsidRPr="00DB162D" w14:paraId="27734EAB" w14:textId="77777777" w:rsidTr="00F040CE">
        <w:trPr>
          <w:trHeight w:val="647"/>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08CEB3AF" w14:textId="77777777" w:rsidR="002D4F12" w:rsidRPr="00DB162D" w:rsidRDefault="002D4F12" w:rsidP="00D8589F">
            <w:pPr>
              <w:rPr>
                <w:b/>
                <w:bCs/>
              </w:rPr>
            </w:pPr>
            <w:r w:rsidRPr="00DB162D">
              <w:rPr>
                <w:b/>
                <w:bCs/>
              </w:rPr>
              <w:t>Decision Box</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7CCFE8BB" w14:textId="77777777" w:rsidR="002D4F12" w:rsidRPr="00DB162D" w:rsidRDefault="002D4F12" w:rsidP="00D8589F">
            <w:pPr>
              <w:rPr>
                <w:b/>
                <w:bCs/>
              </w:rPr>
            </w:pPr>
            <w:r w:rsidRPr="00DB162D">
              <w:rPr>
                <w:b/>
                <w:bCs/>
              </w:rPr>
              <w:t xml:space="preserve">Act Name: </w:t>
            </w:r>
            <w:r w:rsidRPr="00DB162D">
              <w:rPr>
                <w:bCs/>
              </w:rPr>
              <w:t>Is this P1 Incident?</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F205BEC" w14:textId="77777777" w:rsidR="002D4F12" w:rsidRPr="00DB162D" w:rsidRDefault="002D4F12" w:rsidP="00D8589F">
            <w:pPr>
              <w:rPr>
                <w:b/>
                <w:bCs/>
              </w:rPr>
            </w:pPr>
            <w:r w:rsidRPr="00DB162D">
              <w:rPr>
                <w:b/>
                <w:bCs/>
              </w:rPr>
              <w:t>Owner:</w:t>
            </w:r>
            <w:r w:rsidRPr="00DB162D">
              <w:rPr>
                <w:rFonts w:cs="Calibri"/>
                <w:noProof/>
              </w:rPr>
              <w:t xml:space="preserve"> Service Desk/Incident Manager</w:t>
            </w:r>
          </w:p>
        </w:tc>
      </w:tr>
      <w:tr w:rsidR="002D4F12" w:rsidRPr="00DB162D" w14:paraId="76D3297B" w14:textId="77777777" w:rsidTr="00F040CE">
        <w:trPr>
          <w:trHeight w:val="54"/>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0D9DB91C" w14:textId="77777777" w:rsidR="002D4F12" w:rsidRPr="00DB162D" w:rsidRDefault="002D4F12" w:rsidP="00D8589F">
            <w:pPr>
              <w:rPr>
                <w:color w:val="000000"/>
              </w:rPr>
            </w:pPr>
            <w:r w:rsidRPr="00DB162D">
              <w:rPr>
                <w:b/>
                <w:bCs/>
                <w:color w:val="000000"/>
              </w:rPr>
              <w:t xml:space="preserve">Description:  </w:t>
            </w:r>
            <w:r w:rsidRPr="00DB162D">
              <w:rPr>
                <w:color w:val="000000"/>
              </w:rPr>
              <w:t>If it’s a critical incident (P1), then it triggers the critical/ major incident handling process.</w:t>
            </w:r>
          </w:p>
        </w:tc>
      </w:tr>
      <w:tr w:rsidR="002D4F12" w:rsidRPr="00DB162D" w14:paraId="6690ED8F" w14:textId="77777777" w:rsidTr="00D019C1">
        <w:trPr>
          <w:trHeight w:val="421"/>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1DEB4A5F" w14:textId="6BCFF814" w:rsidR="002D4F12" w:rsidRPr="00DB162D" w:rsidRDefault="002D4F12" w:rsidP="00D8589F">
            <w:pPr>
              <w:rPr>
                <w:b/>
                <w:bCs/>
                <w:color w:val="000000"/>
              </w:rPr>
            </w:pPr>
            <w:r w:rsidRPr="00DB162D">
              <w:rPr>
                <w:b/>
                <w:bCs/>
                <w:color w:val="000000"/>
              </w:rPr>
              <w:t>Output</w:t>
            </w:r>
            <w:r w:rsidRPr="00DB162D">
              <w:rPr>
                <w:color w:val="000000"/>
              </w:rPr>
              <w:t>: Prioritize as Critical/ Major Incident or continue as the normal incident</w:t>
            </w:r>
          </w:p>
        </w:tc>
      </w:tr>
    </w:tbl>
    <w:p w14:paraId="38650DC5" w14:textId="3B630E56" w:rsidR="002D4F12" w:rsidRDefault="002D4F12" w:rsidP="002D4F12"/>
    <w:p w14:paraId="6229BA34" w14:textId="77777777" w:rsidR="00DB162D" w:rsidRDefault="00DB162D" w:rsidP="002D4F12"/>
    <w:tbl>
      <w:tblPr>
        <w:tblW w:w="4612" w:type="pct"/>
        <w:jc w:val="right"/>
        <w:tblLook w:val="04A0" w:firstRow="1" w:lastRow="0" w:firstColumn="1" w:lastColumn="0" w:noHBand="0" w:noVBand="1"/>
      </w:tblPr>
      <w:tblGrid>
        <w:gridCol w:w="1082"/>
        <w:gridCol w:w="3850"/>
        <w:gridCol w:w="3388"/>
      </w:tblGrid>
      <w:tr w:rsidR="002D4F12" w:rsidRPr="00DB162D" w14:paraId="2024A1FC" w14:textId="77777777" w:rsidTr="00F040CE">
        <w:trPr>
          <w:trHeight w:val="367"/>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38DE2A58" w14:textId="77777777" w:rsidR="002D4F12" w:rsidRPr="00DB162D" w:rsidRDefault="002D4F12" w:rsidP="00D8589F">
            <w:pPr>
              <w:rPr>
                <w:b/>
                <w:bCs/>
              </w:rPr>
            </w:pPr>
            <w:r w:rsidRPr="00DB162D">
              <w:rPr>
                <w:b/>
                <w:bCs/>
              </w:rPr>
              <w:t>Act No: 3</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3E0B357B" w14:textId="77777777" w:rsidR="002D4F12" w:rsidRPr="00DB162D" w:rsidRDefault="002D4F12" w:rsidP="00D8589F">
            <w:pPr>
              <w:rPr>
                <w:b/>
                <w:bCs/>
              </w:rPr>
            </w:pPr>
            <w:r w:rsidRPr="00DB162D">
              <w:rPr>
                <w:b/>
                <w:bCs/>
              </w:rPr>
              <w:t xml:space="preserve">Act Name: </w:t>
            </w:r>
            <w:r w:rsidRPr="00DB162D">
              <w:rPr>
                <w:bCs/>
              </w:rPr>
              <w:t>Assign to L2 Resolver Group</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F0F7C69" w14:textId="77777777" w:rsidR="002D4F12" w:rsidRPr="00DB162D" w:rsidRDefault="002D4F12" w:rsidP="00D8589F">
            <w:pPr>
              <w:rPr>
                <w:b/>
                <w:bCs/>
              </w:rPr>
            </w:pPr>
            <w:r w:rsidRPr="00DB162D">
              <w:rPr>
                <w:b/>
                <w:bCs/>
              </w:rPr>
              <w:t xml:space="preserve">Owner: </w:t>
            </w:r>
            <w:r w:rsidRPr="00DB162D">
              <w:rPr>
                <w:rFonts w:cs="Calibri"/>
                <w:noProof/>
              </w:rPr>
              <w:t>Service Desk</w:t>
            </w:r>
          </w:p>
        </w:tc>
      </w:tr>
      <w:tr w:rsidR="002D4F12" w:rsidRPr="00DB162D" w14:paraId="6532C7BB" w14:textId="77777777" w:rsidTr="00F040CE">
        <w:trPr>
          <w:trHeight w:val="872"/>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38671238" w14:textId="77777777" w:rsidR="002D4F12" w:rsidRPr="00DB162D" w:rsidRDefault="002D4F12" w:rsidP="00D8589F">
            <w:pPr>
              <w:rPr>
                <w:bCs/>
                <w:color w:val="000000"/>
              </w:rPr>
            </w:pPr>
            <w:r w:rsidRPr="00DB162D">
              <w:rPr>
                <w:b/>
                <w:bCs/>
                <w:color w:val="000000"/>
              </w:rPr>
              <w:t xml:space="preserve">Description:  </w:t>
            </w:r>
            <w:r w:rsidRPr="00DB162D">
              <w:rPr>
                <w:bCs/>
                <w:color w:val="000000"/>
              </w:rPr>
              <w:t xml:space="preserve">Assign the Incident to the appropriate resolution group. Assignment is based on the categorization of the Incident. </w:t>
            </w:r>
          </w:p>
        </w:tc>
      </w:tr>
      <w:tr w:rsidR="002D4F12" w:rsidRPr="00DB162D" w14:paraId="78E8F16E" w14:textId="77777777" w:rsidTr="00D019C1">
        <w:trPr>
          <w:trHeight w:val="394"/>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68254585" w14:textId="0C531EC4" w:rsidR="002D4F12" w:rsidRPr="00DB162D" w:rsidRDefault="002D4F12" w:rsidP="00D8589F">
            <w:pPr>
              <w:rPr>
                <w:b/>
                <w:bCs/>
                <w:color w:val="000000"/>
              </w:rPr>
            </w:pPr>
            <w:r w:rsidRPr="00DB162D">
              <w:rPr>
                <w:b/>
                <w:bCs/>
                <w:color w:val="000000"/>
              </w:rPr>
              <w:t>Output</w:t>
            </w:r>
            <w:r w:rsidRPr="00DB162D">
              <w:rPr>
                <w:color w:val="000000"/>
              </w:rPr>
              <w:t>: Resolver group identified</w:t>
            </w:r>
          </w:p>
        </w:tc>
      </w:tr>
    </w:tbl>
    <w:p w14:paraId="2BDB75AA" w14:textId="77777777" w:rsidR="00DB162D" w:rsidRDefault="00DB162D" w:rsidP="002D4F12"/>
    <w:tbl>
      <w:tblPr>
        <w:tblW w:w="4612" w:type="pct"/>
        <w:jc w:val="right"/>
        <w:tblLook w:val="04A0" w:firstRow="1" w:lastRow="0" w:firstColumn="1" w:lastColumn="0" w:noHBand="0" w:noVBand="1"/>
      </w:tblPr>
      <w:tblGrid>
        <w:gridCol w:w="1082"/>
        <w:gridCol w:w="3850"/>
        <w:gridCol w:w="3388"/>
      </w:tblGrid>
      <w:tr w:rsidR="002D4F12" w:rsidRPr="00DB162D" w14:paraId="29FC15A0" w14:textId="77777777" w:rsidTr="00F040CE">
        <w:trPr>
          <w:trHeight w:val="376"/>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D7B2F34" w14:textId="77777777" w:rsidR="002D4F12" w:rsidRPr="00DB162D" w:rsidRDefault="002D4F12" w:rsidP="00D8589F">
            <w:pPr>
              <w:rPr>
                <w:b/>
                <w:bCs/>
              </w:rPr>
            </w:pPr>
            <w:r w:rsidRPr="00DB162D">
              <w:rPr>
                <w:b/>
                <w:bCs/>
              </w:rPr>
              <w:t>Act No: 4</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9CEA1DA" w14:textId="77777777" w:rsidR="002D4F12" w:rsidRPr="00DB162D" w:rsidRDefault="002D4F12" w:rsidP="00D8589F">
            <w:pPr>
              <w:rPr>
                <w:b/>
                <w:bCs/>
              </w:rPr>
            </w:pPr>
            <w:r w:rsidRPr="00DB162D">
              <w:rPr>
                <w:b/>
                <w:bCs/>
              </w:rPr>
              <w:t xml:space="preserve">Act Name: </w:t>
            </w:r>
            <w:r w:rsidRPr="00DB162D">
              <w:rPr>
                <w:bCs/>
              </w:rPr>
              <w:t>Review and Update Incident</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723F85F" w14:textId="77777777" w:rsidR="002D4F12" w:rsidRPr="00DB162D" w:rsidRDefault="002D4F12" w:rsidP="00D8589F">
            <w:pPr>
              <w:rPr>
                <w:b/>
                <w:bCs/>
              </w:rPr>
            </w:pPr>
            <w:r w:rsidRPr="00DB162D">
              <w:rPr>
                <w:b/>
                <w:bCs/>
              </w:rPr>
              <w:t xml:space="preserve">Owner: </w:t>
            </w:r>
            <w:r w:rsidRPr="00DB162D">
              <w:t>L2 Team</w:t>
            </w:r>
          </w:p>
        </w:tc>
      </w:tr>
      <w:tr w:rsidR="002D4F12" w:rsidRPr="00DB162D" w14:paraId="72B8D83D" w14:textId="77777777" w:rsidTr="00F040CE">
        <w:trPr>
          <w:trHeight w:val="701"/>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46D66F0B" w14:textId="425FBA2D" w:rsidR="002D4F12" w:rsidRPr="00DB162D" w:rsidRDefault="002D4F12" w:rsidP="00D8589F">
            <w:pPr>
              <w:rPr>
                <w:bCs/>
                <w:color w:val="000000"/>
              </w:rPr>
            </w:pPr>
            <w:r w:rsidRPr="00DB162D">
              <w:rPr>
                <w:b/>
                <w:bCs/>
                <w:color w:val="000000"/>
              </w:rPr>
              <w:t xml:space="preserve">Description:  </w:t>
            </w:r>
            <w:r w:rsidRPr="00DB162D">
              <w:rPr>
                <w:bCs/>
                <w:color w:val="000000"/>
              </w:rPr>
              <w:t xml:space="preserve">Upon receipt of an Incident, review and </w:t>
            </w:r>
            <w:r w:rsidR="00C84C95" w:rsidRPr="00DB162D">
              <w:rPr>
                <w:bCs/>
                <w:color w:val="000000"/>
              </w:rPr>
              <w:t>updating</w:t>
            </w:r>
            <w:r w:rsidRPr="00DB162D">
              <w:rPr>
                <w:bCs/>
                <w:color w:val="000000"/>
              </w:rPr>
              <w:t xml:space="preserve"> is done to the ticket. </w:t>
            </w:r>
          </w:p>
          <w:p w14:paraId="2B6EE39F" w14:textId="77777777" w:rsidR="002D4F12" w:rsidRPr="00DB162D" w:rsidRDefault="002D4F12" w:rsidP="00D8589F">
            <w:pPr>
              <w:rPr>
                <w:bCs/>
                <w:color w:val="000000"/>
              </w:rPr>
            </w:pPr>
            <w:r w:rsidRPr="00DB162D">
              <w:rPr>
                <w:bCs/>
                <w:color w:val="000000"/>
              </w:rPr>
              <w:t>Ensure the following has been captured correctly:</w:t>
            </w:r>
          </w:p>
          <w:p w14:paraId="581F1072" w14:textId="77777777" w:rsidR="002D4F12" w:rsidRPr="00DB162D" w:rsidRDefault="002D4F12" w:rsidP="002D4F12">
            <w:pPr>
              <w:pStyle w:val="ListParagraph"/>
              <w:numPr>
                <w:ilvl w:val="0"/>
                <w:numId w:val="5"/>
              </w:numPr>
              <w:contextualSpacing w:val="0"/>
              <w:rPr>
                <w:bCs/>
                <w:color w:val="000000"/>
              </w:rPr>
            </w:pPr>
            <w:r w:rsidRPr="00DB162D">
              <w:rPr>
                <w:bCs/>
                <w:color w:val="000000"/>
              </w:rPr>
              <w:t>Priority</w:t>
            </w:r>
          </w:p>
          <w:p w14:paraId="3AC6BC68" w14:textId="77777777" w:rsidR="002D4F12" w:rsidRPr="00DB162D" w:rsidRDefault="002D4F12" w:rsidP="002D4F12">
            <w:pPr>
              <w:pStyle w:val="ListParagraph"/>
              <w:numPr>
                <w:ilvl w:val="0"/>
                <w:numId w:val="5"/>
              </w:numPr>
              <w:contextualSpacing w:val="0"/>
              <w:rPr>
                <w:bCs/>
                <w:color w:val="000000"/>
              </w:rPr>
            </w:pPr>
            <w:r w:rsidRPr="00DB162D">
              <w:rPr>
                <w:bCs/>
                <w:color w:val="000000"/>
              </w:rPr>
              <w:t>Assignment</w:t>
            </w:r>
          </w:p>
          <w:p w14:paraId="7536B732" w14:textId="77777777" w:rsidR="002D4F12" w:rsidRPr="00DB162D" w:rsidRDefault="002D4F12" w:rsidP="002D4F12">
            <w:pPr>
              <w:pStyle w:val="ListParagraph"/>
              <w:numPr>
                <w:ilvl w:val="0"/>
                <w:numId w:val="5"/>
              </w:numPr>
              <w:contextualSpacing w:val="0"/>
              <w:rPr>
                <w:bCs/>
                <w:color w:val="000000"/>
              </w:rPr>
            </w:pPr>
            <w:r w:rsidRPr="00DB162D">
              <w:rPr>
                <w:bCs/>
                <w:color w:val="000000"/>
              </w:rPr>
              <w:t>Categorization</w:t>
            </w:r>
          </w:p>
          <w:p w14:paraId="4F1EFC10" w14:textId="77777777" w:rsidR="002D4F12" w:rsidRPr="00DB162D" w:rsidRDefault="002D4F12" w:rsidP="00D8589F">
            <w:pPr>
              <w:rPr>
                <w:bCs/>
                <w:color w:val="000000"/>
              </w:rPr>
            </w:pPr>
            <w:r w:rsidRPr="00DB162D">
              <w:rPr>
                <w:bCs/>
                <w:color w:val="000000"/>
              </w:rPr>
              <w:t>If any additional information is required to understand the issue, contact the customer who raised the ticket on Service Desk directly.</w:t>
            </w:r>
          </w:p>
        </w:tc>
      </w:tr>
      <w:tr w:rsidR="002D4F12" w:rsidRPr="00DB162D" w14:paraId="6A153BC6" w14:textId="77777777" w:rsidTr="00D019C1">
        <w:trPr>
          <w:trHeight w:val="250"/>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384C819D" w14:textId="08B7C026" w:rsidR="002D4F12" w:rsidRPr="00DB162D" w:rsidRDefault="002D4F12" w:rsidP="00D8589F">
            <w:pPr>
              <w:rPr>
                <w:b/>
                <w:bCs/>
                <w:color w:val="000000"/>
              </w:rPr>
            </w:pPr>
            <w:r w:rsidRPr="00DB162D">
              <w:rPr>
                <w:b/>
                <w:bCs/>
                <w:color w:val="000000"/>
              </w:rPr>
              <w:t>Output</w:t>
            </w:r>
            <w:r w:rsidRPr="00DB162D">
              <w:rPr>
                <w:color w:val="000000"/>
              </w:rPr>
              <w:t>: Reviewed and updated incident</w:t>
            </w:r>
          </w:p>
        </w:tc>
      </w:tr>
    </w:tbl>
    <w:p w14:paraId="3EEA17B1" w14:textId="1D3DBFC5" w:rsidR="002D4F12" w:rsidRDefault="002D4F12" w:rsidP="002D4F12"/>
    <w:p w14:paraId="64F2A734" w14:textId="77777777" w:rsidR="00DB162D" w:rsidRDefault="00DB162D" w:rsidP="002D4F12"/>
    <w:tbl>
      <w:tblPr>
        <w:tblW w:w="4612" w:type="pct"/>
        <w:jc w:val="right"/>
        <w:tblLook w:val="04A0" w:firstRow="1" w:lastRow="0" w:firstColumn="1" w:lastColumn="0" w:noHBand="0" w:noVBand="1"/>
      </w:tblPr>
      <w:tblGrid>
        <w:gridCol w:w="1082"/>
        <w:gridCol w:w="3850"/>
        <w:gridCol w:w="3388"/>
      </w:tblGrid>
      <w:tr w:rsidR="002D4F12" w:rsidRPr="00DB162D" w14:paraId="5853A671" w14:textId="77777777" w:rsidTr="00F040CE">
        <w:trPr>
          <w:trHeight w:val="54"/>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0740D246" w14:textId="77777777" w:rsidR="002D4F12" w:rsidRPr="00DB162D" w:rsidRDefault="002D4F12" w:rsidP="00D8589F">
            <w:pPr>
              <w:rPr>
                <w:b/>
                <w:bCs/>
              </w:rPr>
            </w:pPr>
            <w:r w:rsidRPr="00DB162D">
              <w:rPr>
                <w:b/>
                <w:bCs/>
              </w:rPr>
              <w:t>Act No: 5</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5CCF87A4" w14:textId="77777777" w:rsidR="002D4F12" w:rsidRPr="00DB162D" w:rsidRDefault="002D4F12" w:rsidP="00D8589F">
            <w:pPr>
              <w:rPr>
                <w:b/>
                <w:bCs/>
              </w:rPr>
            </w:pPr>
            <w:r w:rsidRPr="00DB162D">
              <w:rPr>
                <w:b/>
                <w:bCs/>
              </w:rPr>
              <w:t xml:space="preserve">Act Name: </w:t>
            </w:r>
            <w:r w:rsidRPr="00DB162D">
              <w:rPr>
                <w:bCs/>
              </w:rPr>
              <w:t>Investigate and diagnose Incident</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09391F8" w14:textId="77777777" w:rsidR="002D4F12" w:rsidRPr="00DB162D" w:rsidRDefault="002D4F12" w:rsidP="00D8589F">
            <w:pPr>
              <w:rPr>
                <w:b/>
                <w:bCs/>
              </w:rPr>
            </w:pPr>
            <w:r w:rsidRPr="00DB162D">
              <w:rPr>
                <w:b/>
                <w:bCs/>
              </w:rPr>
              <w:t xml:space="preserve">Owner: </w:t>
            </w:r>
            <w:r w:rsidRPr="00DB162D">
              <w:t>L2 Team</w:t>
            </w:r>
          </w:p>
        </w:tc>
      </w:tr>
      <w:tr w:rsidR="002D4F12" w:rsidRPr="00DB162D" w14:paraId="57FA02D5" w14:textId="77777777" w:rsidTr="00F040CE">
        <w:trPr>
          <w:trHeight w:val="692"/>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1C25249B" w14:textId="77777777" w:rsidR="002D4F12" w:rsidRPr="00DB162D" w:rsidRDefault="002D4F12" w:rsidP="00D8589F">
            <w:pPr>
              <w:rPr>
                <w:b/>
                <w:bCs/>
                <w:color w:val="000000"/>
              </w:rPr>
            </w:pPr>
            <w:r w:rsidRPr="00DB162D">
              <w:rPr>
                <w:b/>
                <w:bCs/>
                <w:color w:val="000000"/>
              </w:rPr>
              <w:t xml:space="preserve">Description:  </w:t>
            </w:r>
            <w:r w:rsidRPr="00DB162D">
              <w:rPr>
                <w:bCs/>
                <w:color w:val="000000"/>
              </w:rPr>
              <w:t xml:space="preserve">Carry out investigation and diagnosis activities to identify a workaround or resolution for the issue.  Update ITSM Incident with any investigation and diagnosis activities. </w:t>
            </w:r>
          </w:p>
        </w:tc>
      </w:tr>
      <w:tr w:rsidR="002D4F12" w:rsidRPr="00DB162D" w14:paraId="46422329" w14:textId="77777777" w:rsidTr="00D019C1">
        <w:trPr>
          <w:trHeight w:val="313"/>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2D4B8BE2" w14:textId="37887330" w:rsidR="002D4F12" w:rsidRPr="00DB162D" w:rsidRDefault="002D4F12" w:rsidP="00D8589F">
            <w:pPr>
              <w:rPr>
                <w:b/>
                <w:bCs/>
                <w:color w:val="000000"/>
              </w:rPr>
            </w:pPr>
            <w:r w:rsidRPr="00DB162D">
              <w:rPr>
                <w:b/>
                <w:bCs/>
                <w:color w:val="000000"/>
              </w:rPr>
              <w:t>Output</w:t>
            </w:r>
            <w:r w:rsidRPr="00DB162D">
              <w:rPr>
                <w:color w:val="000000"/>
              </w:rPr>
              <w:t>: Resolution identified</w:t>
            </w:r>
          </w:p>
        </w:tc>
      </w:tr>
    </w:tbl>
    <w:p w14:paraId="39F9643E" w14:textId="77777777" w:rsidR="002D4F12" w:rsidRDefault="002D4F12" w:rsidP="002D4F12"/>
    <w:p w14:paraId="786F0B71" w14:textId="77777777" w:rsidR="002D4F12" w:rsidRDefault="002D4F12" w:rsidP="00FC715B">
      <w:pPr>
        <w:pStyle w:val="BodyText1"/>
        <w:ind w:left="720"/>
        <w:rPr>
          <w:b/>
          <w:bCs/>
          <w:sz w:val="22"/>
          <w:szCs w:val="22"/>
        </w:rPr>
      </w:pPr>
    </w:p>
    <w:tbl>
      <w:tblPr>
        <w:tblW w:w="4612" w:type="pct"/>
        <w:jc w:val="right"/>
        <w:tblLook w:val="04A0" w:firstRow="1" w:lastRow="0" w:firstColumn="1" w:lastColumn="0" w:noHBand="0" w:noVBand="1"/>
      </w:tblPr>
      <w:tblGrid>
        <w:gridCol w:w="1082"/>
        <w:gridCol w:w="3850"/>
        <w:gridCol w:w="3388"/>
      </w:tblGrid>
      <w:tr w:rsidR="002D4F12" w:rsidRPr="0084059A" w14:paraId="78BA62B2" w14:textId="77777777" w:rsidTr="00F040CE">
        <w:trPr>
          <w:trHeight w:val="394"/>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39995D66" w14:textId="77777777" w:rsidR="002D4F12" w:rsidRPr="0084059A" w:rsidRDefault="002D4F12" w:rsidP="00D8589F">
            <w:pPr>
              <w:rPr>
                <w:b/>
                <w:bCs/>
              </w:rPr>
            </w:pPr>
            <w:r w:rsidRPr="0084059A">
              <w:rPr>
                <w:b/>
                <w:bCs/>
              </w:rPr>
              <w:t>Act No: 6</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BA0DA0F" w14:textId="77777777" w:rsidR="002D4F12" w:rsidRPr="0084059A" w:rsidRDefault="002D4F12" w:rsidP="00D8589F">
            <w:pPr>
              <w:rPr>
                <w:b/>
                <w:bCs/>
              </w:rPr>
            </w:pPr>
            <w:r w:rsidRPr="0084059A">
              <w:rPr>
                <w:b/>
                <w:bCs/>
              </w:rPr>
              <w:t xml:space="preserve">Act Name: </w:t>
            </w:r>
            <w:r w:rsidRPr="0084059A">
              <w:rPr>
                <w:bCs/>
              </w:rPr>
              <w:t>Resolution Provided</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74DA60A4" w14:textId="77777777" w:rsidR="002D4F12" w:rsidRPr="0084059A" w:rsidRDefault="002D4F12" w:rsidP="00D8589F">
            <w:pPr>
              <w:rPr>
                <w:b/>
                <w:bCs/>
              </w:rPr>
            </w:pPr>
            <w:r w:rsidRPr="0084059A">
              <w:rPr>
                <w:b/>
                <w:bCs/>
              </w:rPr>
              <w:t xml:space="preserve">Owner: </w:t>
            </w:r>
            <w:r w:rsidRPr="0084059A">
              <w:t>L2 Team</w:t>
            </w:r>
          </w:p>
        </w:tc>
      </w:tr>
      <w:tr w:rsidR="002D4F12" w:rsidRPr="0084059A" w14:paraId="5B38ADC7" w14:textId="77777777" w:rsidTr="00D019C1">
        <w:trPr>
          <w:trHeight w:val="346"/>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21692EE4" w14:textId="77777777" w:rsidR="002D4F12" w:rsidRPr="0084059A" w:rsidRDefault="002D4F12" w:rsidP="00D8589F">
            <w:pPr>
              <w:rPr>
                <w:bCs/>
                <w:color w:val="000000"/>
              </w:rPr>
            </w:pPr>
            <w:r w:rsidRPr="0084059A">
              <w:rPr>
                <w:b/>
                <w:bCs/>
                <w:color w:val="000000"/>
              </w:rPr>
              <w:t xml:space="preserve">Description:  </w:t>
            </w:r>
            <w:r w:rsidRPr="0084059A">
              <w:rPr>
                <w:bCs/>
                <w:color w:val="000000"/>
              </w:rPr>
              <w:t>Resolution provided to the Incident. Update the ticket with resolution activities.</w:t>
            </w:r>
          </w:p>
        </w:tc>
      </w:tr>
      <w:tr w:rsidR="002D4F12" w:rsidRPr="0084059A" w14:paraId="5C7536F1" w14:textId="77777777" w:rsidTr="00D019C1">
        <w:trPr>
          <w:trHeight w:val="268"/>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286F9A0A" w14:textId="531A6B05" w:rsidR="002D4F12" w:rsidRPr="0084059A" w:rsidRDefault="002D4F12" w:rsidP="00D8589F">
            <w:pPr>
              <w:rPr>
                <w:b/>
                <w:bCs/>
                <w:color w:val="000000"/>
              </w:rPr>
            </w:pPr>
            <w:r w:rsidRPr="0084059A">
              <w:rPr>
                <w:b/>
                <w:bCs/>
                <w:color w:val="000000"/>
              </w:rPr>
              <w:t>Output</w:t>
            </w:r>
            <w:r w:rsidRPr="0084059A">
              <w:rPr>
                <w:color w:val="000000"/>
              </w:rPr>
              <w:t>: Resolved Incident</w:t>
            </w:r>
          </w:p>
        </w:tc>
      </w:tr>
    </w:tbl>
    <w:p w14:paraId="263D969A" w14:textId="01EAAEE3" w:rsidR="002D4F12" w:rsidRDefault="002D4F12" w:rsidP="00FC715B">
      <w:pPr>
        <w:pStyle w:val="BodyText1"/>
        <w:ind w:left="720"/>
        <w:rPr>
          <w:b/>
          <w:bCs/>
          <w:sz w:val="22"/>
          <w:szCs w:val="22"/>
        </w:rPr>
      </w:pPr>
    </w:p>
    <w:p w14:paraId="2343E1A8" w14:textId="77777777" w:rsidR="003E0F08" w:rsidRDefault="003E0F08" w:rsidP="00FC715B">
      <w:pPr>
        <w:pStyle w:val="BodyText1"/>
        <w:ind w:left="720"/>
        <w:rPr>
          <w:b/>
          <w:bCs/>
          <w:sz w:val="22"/>
          <w:szCs w:val="22"/>
        </w:rPr>
      </w:pPr>
    </w:p>
    <w:tbl>
      <w:tblPr>
        <w:tblW w:w="4612" w:type="pct"/>
        <w:jc w:val="right"/>
        <w:tblLook w:val="04A0" w:firstRow="1" w:lastRow="0" w:firstColumn="1" w:lastColumn="0" w:noHBand="0" w:noVBand="1"/>
      </w:tblPr>
      <w:tblGrid>
        <w:gridCol w:w="1082"/>
        <w:gridCol w:w="3850"/>
        <w:gridCol w:w="3388"/>
      </w:tblGrid>
      <w:tr w:rsidR="002D4F12" w:rsidRPr="0084059A" w14:paraId="6B83A25E" w14:textId="77777777" w:rsidTr="00F040CE">
        <w:trPr>
          <w:trHeight w:val="647"/>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C3996D7" w14:textId="77777777" w:rsidR="002D4F12" w:rsidRPr="0084059A" w:rsidRDefault="002D4F12" w:rsidP="00D8589F">
            <w:pPr>
              <w:rPr>
                <w:b/>
                <w:bCs/>
              </w:rPr>
            </w:pPr>
            <w:r w:rsidRPr="0084059A">
              <w:rPr>
                <w:b/>
                <w:bCs/>
              </w:rPr>
              <w:t>Decision Box</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385C7592" w14:textId="77777777" w:rsidR="002D4F12" w:rsidRPr="0084059A" w:rsidRDefault="002D4F12" w:rsidP="00D8589F">
            <w:pPr>
              <w:rPr>
                <w:b/>
                <w:bCs/>
              </w:rPr>
            </w:pPr>
            <w:r w:rsidRPr="0084059A">
              <w:rPr>
                <w:b/>
                <w:bCs/>
              </w:rPr>
              <w:t xml:space="preserve">Act Name: </w:t>
            </w:r>
            <w:r w:rsidRPr="0084059A">
              <w:rPr>
                <w:bCs/>
              </w:rPr>
              <w:t>L3 Support required?</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E17361C" w14:textId="77777777" w:rsidR="002D4F12" w:rsidRPr="0084059A" w:rsidRDefault="002D4F12" w:rsidP="00D8589F">
            <w:pPr>
              <w:rPr>
                <w:b/>
                <w:bCs/>
              </w:rPr>
            </w:pPr>
            <w:r w:rsidRPr="0084059A">
              <w:rPr>
                <w:b/>
                <w:bCs/>
              </w:rPr>
              <w:t xml:space="preserve">Owner: </w:t>
            </w:r>
            <w:r w:rsidRPr="0084059A">
              <w:t>L2 Team</w:t>
            </w:r>
          </w:p>
        </w:tc>
      </w:tr>
      <w:tr w:rsidR="002D4F12" w:rsidRPr="0084059A" w14:paraId="460380A9" w14:textId="77777777" w:rsidTr="00F040CE">
        <w:trPr>
          <w:trHeight w:val="1159"/>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33F8D3F4" w14:textId="77777777" w:rsidR="002D4F12" w:rsidRPr="0084059A" w:rsidRDefault="002D4F12" w:rsidP="00D8589F">
            <w:pPr>
              <w:rPr>
                <w:b/>
                <w:bCs/>
                <w:color w:val="000000"/>
              </w:rPr>
            </w:pPr>
            <w:r w:rsidRPr="0084059A">
              <w:rPr>
                <w:b/>
                <w:bCs/>
                <w:color w:val="000000"/>
              </w:rPr>
              <w:t>Description: </w:t>
            </w:r>
          </w:p>
          <w:p w14:paraId="6BE80F61" w14:textId="77777777" w:rsidR="002D4F12" w:rsidRPr="0084059A" w:rsidRDefault="002D4F12" w:rsidP="00D8589F">
            <w:pPr>
              <w:rPr>
                <w:bCs/>
                <w:color w:val="000000"/>
              </w:rPr>
            </w:pPr>
            <w:r w:rsidRPr="0084059A">
              <w:rPr>
                <w:bCs/>
                <w:color w:val="000000"/>
              </w:rPr>
              <w:t xml:space="preserve"> If L2 is able to resolve the ticket resolution, it is updated in the ticket.</w:t>
            </w:r>
          </w:p>
          <w:p w14:paraId="40A2F0FA" w14:textId="77777777" w:rsidR="002D4F12" w:rsidRPr="0084059A" w:rsidRDefault="002D4F12" w:rsidP="00D8589F">
            <w:pPr>
              <w:rPr>
                <w:b/>
                <w:bCs/>
                <w:color w:val="000000"/>
              </w:rPr>
            </w:pPr>
            <w:r w:rsidRPr="0084059A">
              <w:rPr>
                <w:bCs/>
                <w:color w:val="000000"/>
              </w:rPr>
              <w:t>Else if L2 Team is unable to resolve the Incident, functionally escalate the Incident with respective L3 vendor.</w:t>
            </w:r>
          </w:p>
        </w:tc>
      </w:tr>
      <w:tr w:rsidR="002D4F12" w:rsidRPr="0084059A" w14:paraId="2FA85691" w14:textId="77777777" w:rsidTr="00D019C1">
        <w:trPr>
          <w:trHeight w:val="394"/>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0F6BA512" w14:textId="50A488A1" w:rsidR="002D4F12" w:rsidRPr="0084059A" w:rsidRDefault="002D4F12" w:rsidP="00D8589F">
            <w:pPr>
              <w:rPr>
                <w:b/>
                <w:bCs/>
                <w:color w:val="000000"/>
              </w:rPr>
            </w:pPr>
            <w:r w:rsidRPr="0084059A">
              <w:rPr>
                <w:b/>
                <w:bCs/>
                <w:color w:val="000000"/>
              </w:rPr>
              <w:t>Output</w:t>
            </w:r>
            <w:r w:rsidRPr="0084059A">
              <w:rPr>
                <w:color w:val="000000"/>
              </w:rPr>
              <w:t>: L3 Support required or not</w:t>
            </w:r>
          </w:p>
        </w:tc>
      </w:tr>
    </w:tbl>
    <w:p w14:paraId="38EE1861" w14:textId="4C057066" w:rsidR="002D4F12" w:rsidRDefault="002D4F12" w:rsidP="00FC715B">
      <w:pPr>
        <w:pStyle w:val="BodyText1"/>
        <w:ind w:left="720"/>
        <w:rPr>
          <w:b/>
          <w:bCs/>
          <w:sz w:val="22"/>
          <w:szCs w:val="22"/>
        </w:rPr>
      </w:pPr>
    </w:p>
    <w:p w14:paraId="07B5D239" w14:textId="77777777" w:rsidR="00DB162D" w:rsidRDefault="00DB162D" w:rsidP="00FC715B">
      <w:pPr>
        <w:pStyle w:val="BodyText1"/>
        <w:ind w:left="720"/>
        <w:rPr>
          <w:b/>
          <w:bCs/>
          <w:sz w:val="22"/>
          <w:szCs w:val="22"/>
        </w:rPr>
      </w:pPr>
    </w:p>
    <w:tbl>
      <w:tblPr>
        <w:tblW w:w="4612" w:type="pct"/>
        <w:jc w:val="right"/>
        <w:tblLook w:val="04A0" w:firstRow="1" w:lastRow="0" w:firstColumn="1" w:lastColumn="0" w:noHBand="0" w:noVBand="1"/>
      </w:tblPr>
      <w:tblGrid>
        <w:gridCol w:w="1082"/>
        <w:gridCol w:w="3850"/>
        <w:gridCol w:w="3388"/>
      </w:tblGrid>
      <w:tr w:rsidR="002D4F12" w:rsidRPr="00DB162D" w14:paraId="22BE7570" w14:textId="77777777" w:rsidTr="00F040CE">
        <w:trPr>
          <w:trHeight w:val="439"/>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303AFB2" w14:textId="77777777" w:rsidR="002D4F12" w:rsidRPr="00DB162D" w:rsidRDefault="002D4F12" w:rsidP="00D8589F">
            <w:pPr>
              <w:rPr>
                <w:b/>
                <w:bCs/>
              </w:rPr>
            </w:pPr>
            <w:r w:rsidRPr="00DB162D">
              <w:rPr>
                <w:b/>
                <w:bCs/>
              </w:rPr>
              <w:t>Act No: 7</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0F780DAB" w14:textId="77777777" w:rsidR="002D4F12" w:rsidRPr="00DB162D" w:rsidRDefault="002D4F12" w:rsidP="00D8589F">
            <w:pPr>
              <w:rPr>
                <w:b/>
                <w:bCs/>
              </w:rPr>
            </w:pPr>
            <w:r w:rsidRPr="00DB162D">
              <w:rPr>
                <w:b/>
                <w:bCs/>
              </w:rPr>
              <w:t xml:space="preserve">Act Name: </w:t>
            </w:r>
            <w:r w:rsidRPr="00DB162D">
              <w:t>Engage respective L3 Vendor</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0BB10FF9" w14:textId="77777777" w:rsidR="002D4F12" w:rsidRPr="00DB162D" w:rsidRDefault="002D4F12" w:rsidP="00D8589F">
            <w:pPr>
              <w:rPr>
                <w:b/>
                <w:bCs/>
              </w:rPr>
            </w:pPr>
            <w:r w:rsidRPr="00DB162D">
              <w:rPr>
                <w:b/>
                <w:bCs/>
              </w:rPr>
              <w:t xml:space="preserve">Owner: </w:t>
            </w:r>
            <w:r w:rsidRPr="00DB162D">
              <w:t>L2 Team</w:t>
            </w:r>
          </w:p>
        </w:tc>
      </w:tr>
      <w:tr w:rsidR="002D4F12" w:rsidRPr="00DB162D" w14:paraId="04FF1BB8" w14:textId="77777777" w:rsidTr="00F040CE">
        <w:trPr>
          <w:trHeight w:val="1159"/>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7FAC0314" w14:textId="77777777" w:rsidR="002D4F12" w:rsidRPr="00DB162D" w:rsidRDefault="002D4F12" w:rsidP="00D8589F">
            <w:pPr>
              <w:rPr>
                <w:rFonts w:cs="Calibri"/>
                <w:noProof/>
              </w:rPr>
            </w:pPr>
            <w:r w:rsidRPr="00DB162D">
              <w:rPr>
                <w:b/>
                <w:bCs/>
                <w:color w:val="000000"/>
              </w:rPr>
              <w:t xml:space="preserve">Description:  </w:t>
            </w:r>
            <w:r w:rsidRPr="00DB162D">
              <w:rPr>
                <w:rFonts w:cs="Calibri"/>
                <w:noProof/>
              </w:rPr>
              <w:t>If the L2 resolver group could not find the resolution and  detemines that L3 support is required, the incident is assigned to respective L3 Vendor. Any communication with L3 vendor is recorded and updated</w:t>
            </w:r>
            <w:r w:rsidRPr="00DB162D">
              <w:rPr>
                <w:bCs/>
                <w:color w:val="000000"/>
              </w:rPr>
              <w:t xml:space="preserve">. </w:t>
            </w:r>
          </w:p>
        </w:tc>
      </w:tr>
      <w:tr w:rsidR="002D4F12" w:rsidRPr="00DB162D" w14:paraId="587F9D4F" w14:textId="77777777" w:rsidTr="00D019C1">
        <w:trPr>
          <w:trHeight w:val="331"/>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49D7024A" w14:textId="41756B5C" w:rsidR="002D4F12" w:rsidRPr="00DB162D" w:rsidRDefault="002D4F12" w:rsidP="00D8589F">
            <w:pPr>
              <w:rPr>
                <w:b/>
                <w:bCs/>
                <w:color w:val="000000"/>
              </w:rPr>
            </w:pPr>
            <w:r w:rsidRPr="00DB162D">
              <w:rPr>
                <w:b/>
                <w:bCs/>
                <w:color w:val="000000"/>
              </w:rPr>
              <w:t>Output</w:t>
            </w:r>
            <w:r w:rsidRPr="00DB162D">
              <w:rPr>
                <w:color w:val="000000"/>
              </w:rPr>
              <w:t>: L3 Vendor Engaged</w:t>
            </w:r>
          </w:p>
        </w:tc>
      </w:tr>
    </w:tbl>
    <w:p w14:paraId="5E80E8E6" w14:textId="654E8E06" w:rsidR="002D4F12" w:rsidRDefault="002D4F12" w:rsidP="00FC715B">
      <w:pPr>
        <w:pStyle w:val="BodyText1"/>
        <w:ind w:left="720"/>
        <w:rPr>
          <w:b/>
          <w:bCs/>
          <w:sz w:val="22"/>
          <w:szCs w:val="22"/>
        </w:rPr>
      </w:pPr>
    </w:p>
    <w:p w14:paraId="11AB7AA9" w14:textId="77777777" w:rsidR="00DB162D" w:rsidRDefault="00DB162D" w:rsidP="00FC715B">
      <w:pPr>
        <w:pStyle w:val="BodyText1"/>
        <w:ind w:left="720"/>
        <w:rPr>
          <w:b/>
          <w:bCs/>
          <w:sz w:val="22"/>
          <w:szCs w:val="22"/>
        </w:rPr>
      </w:pPr>
    </w:p>
    <w:tbl>
      <w:tblPr>
        <w:tblW w:w="4612" w:type="pct"/>
        <w:jc w:val="right"/>
        <w:tblLook w:val="04A0" w:firstRow="1" w:lastRow="0" w:firstColumn="1" w:lastColumn="0" w:noHBand="0" w:noVBand="1"/>
      </w:tblPr>
      <w:tblGrid>
        <w:gridCol w:w="1082"/>
        <w:gridCol w:w="3865"/>
        <w:gridCol w:w="3373"/>
      </w:tblGrid>
      <w:tr w:rsidR="00DB162D" w:rsidRPr="00DB162D" w14:paraId="389C8895" w14:textId="77777777" w:rsidTr="00F040CE">
        <w:trPr>
          <w:trHeight w:val="529"/>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6157585C" w14:textId="77777777" w:rsidR="002D4F12" w:rsidRPr="00DB162D" w:rsidRDefault="002D4F12" w:rsidP="00D8589F">
            <w:pPr>
              <w:rPr>
                <w:b/>
                <w:bCs/>
              </w:rPr>
            </w:pPr>
            <w:r w:rsidRPr="00DB162D">
              <w:rPr>
                <w:b/>
                <w:bCs/>
              </w:rPr>
              <w:t>Act No: 8</w:t>
            </w:r>
          </w:p>
        </w:tc>
        <w:tc>
          <w:tcPr>
            <w:tcW w:w="2323"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6EE5AF1D" w14:textId="77777777" w:rsidR="002D4F12" w:rsidRPr="00DB162D" w:rsidRDefault="002D4F12" w:rsidP="00D8589F">
            <w:pPr>
              <w:rPr>
                <w:b/>
                <w:bCs/>
              </w:rPr>
            </w:pPr>
            <w:r w:rsidRPr="00DB162D">
              <w:rPr>
                <w:b/>
                <w:bCs/>
              </w:rPr>
              <w:t xml:space="preserve">Act Name: </w:t>
            </w:r>
            <w:r w:rsidRPr="00DB162D">
              <w:t>Update status of Ticket as ‘Pending’</w:t>
            </w:r>
          </w:p>
        </w:tc>
        <w:tc>
          <w:tcPr>
            <w:tcW w:w="2027"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7C7BE8BD" w14:textId="77777777" w:rsidR="002D4F12" w:rsidRPr="00DB162D" w:rsidRDefault="002D4F12" w:rsidP="00D8589F">
            <w:pPr>
              <w:rPr>
                <w:b/>
                <w:bCs/>
              </w:rPr>
            </w:pPr>
            <w:r w:rsidRPr="00DB162D">
              <w:rPr>
                <w:b/>
                <w:bCs/>
              </w:rPr>
              <w:t xml:space="preserve">Owner: </w:t>
            </w:r>
            <w:r w:rsidRPr="00DB162D">
              <w:t>L2 Team</w:t>
            </w:r>
          </w:p>
        </w:tc>
      </w:tr>
      <w:tr w:rsidR="002D4F12" w:rsidRPr="00DB162D" w14:paraId="27E83FF2" w14:textId="77777777" w:rsidTr="00F040CE">
        <w:trPr>
          <w:trHeight w:val="80"/>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68308196" w14:textId="77777777" w:rsidR="002D4F12" w:rsidRPr="00DB162D" w:rsidRDefault="002D4F12" w:rsidP="00D8589F">
            <w:pPr>
              <w:rPr>
                <w:b/>
                <w:bCs/>
                <w:color w:val="000000"/>
              </w:rPr>
            </w:pPr>
            <w:r w:rsidRPr="00DB162D">
              <w:rPr>
                <w:b/>
                <w:bCs/>
                <w:color w:val="000000"/>
              </w:rPr>
              <w:t xml:space="preserve">Description:  </w:t>
            </w:r>
            <w:r w:rsidRPr="00DB162D">
              <w:rPr>
                <w:bCs/>
                <w:color w:val="000000"/>
              </w:rPr>
              <w:t>Update ITSM to reflect that issue is raised to Vendor and set status of ticket to “Pending” to stop SLA clock.</w:t>
            </w:r>
          </w:p>
        </w:tc>
      </w:tr>
      <w:tr w:rsidR="002D4F12" w:rsidRPr="00DB162D" w14:paraId="0E9CB24B" w14:textId="77777777" w:rsidTr="00DB162D">
        <w:trPr>
          <w:trHeight w:val="394"/>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13E9E256" w14:textId="3260AA63" w:rsidR="002D4F12" w:rsidRPr="00DB162D" w:rsidRDefault="002D4F12" w:rsidP="00D8589F">
            <w:pPr>
              <w:rPr>
                <w:b/>
                <w:bCs/>
                <w:color w:val="000000"/>
              </w:rPr>
            </w:pPr>
            <w:r w:rsidRPr="00DB162D">
              <w:rPr>
                <w:b/>
                <w:bCs/>
                <w:color w:val="000000"/>
              </w:rPr>
              <w:t>Output</w:t>
            </w:r>
            <w:r w:rsidRPr="00DB162D">
              <w:rPr>
                <w:color w:val="000000"/>
              </w:rPr>
              <w:t>: Ticket status set to “</w:t>
            </w:r>
            <w:r w:rsidRPr="00DB162D">
              <w:rPr>
                <w:bCs/>
                <w:color w:val="000000"/>
              </w:rPr>
              <w:t>Pending</w:t>
            </w:r>
            <w:r w:rsidRPr="00DB162D">
              <w:rPr>
                <w:color w:val="000000"/>
              </w:rPr>
              <w:t>”</w:t>
            </w:r>
          </w:p>
        </w:tc>
      </w:tr>
    </w:tbl>
    <w:p w14:paraId="276887C2" w14:textId="7A8D703F" w:rsidR="002D4F12" w:rsidRDefault="002D4F12" w:rsidP="00FC715B">
      <w:pPr>
        <w:pStyle w:val="BodyText1"/>
        <w:ind w:left="720"/>
        <w:rPr>
          <w:b/>
          <w:bCs/>
          <w:sz w:val="22"/>
          <w:szCs w:val="22"/>
        </w:rPr>
      </w:pPr>
    </w:p>
    <w:p w14:paraId="1F180C56" w14:textId="77777777" w:rsidR="00DB162D" w:rsidRDefault="00DB162D" w:rsidP="00FC715B">
      <w:pPr>
        <w:pStyle w:val="BodyText1"/>
        <w:ind w:left="720"/>
        <w:rPr>
          <w:b/>
          <w:bCs/>
          <w:sz w:val="22"/>
          <w:szCs w:val="22"/>
        </w:rPr>
      </w:pPr>
    </w:p>
    <w:tbl>
      <w:tblPr>
        <w:tblW w:w="4612" w:type="pct"/>
        <w:jc w:val="right"/>
        <w:tblLook w:val="04A0" w:firstRow="1" w:lastRow="0" w:firstColumn="1" w:lastColumn="0" w:noHBand="0" w:noVBand="1"/>
      </w:tblPr>
      <w:tblGrid>
        <w:gridCol w:w="1082"/>
        <w:gridCol w:w="3850"/>
        <w:gridCol w:w="3388"/>
      </w:tblGrid>
      <w:tr w:rsidR="002D4F12" w:rsidRPr="00DB162D" w14:paraId="66AB4D81" w14:textId="77777777" w:rsidTr="00F040CE">
        <w:trPr>
          <w:trHeight w:val="439"/>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31E76DDE" w14:textId="77777777" w:rsidR="002D4F12" w:rsidRPr="00DB162D" w:rsidRDefault="002D4F12" w:rsidP="00D8589F">
            <w:pPr>
              <w:rPr>
                <w:b/>
                <w:bCs/>
              </w:rPr>
            </w:pPr>
            <w:r w:rsidRPr="00DB162D">
              <w:rPr>
                <w:b/>
                <w:bCs/>
              </w:rPr>
              <w:t>Act No: 9</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66E9D1E" w14:textId="77777777" w:rsidR="002D4F12" w:rsidRPr="00DB162D" w:rsidRDefault="002D4F12" w:rsidP="00D8589F">
            <w:pPr>
              <w:rPr>
                <w:b/>
                <w:bCs/>
              </w:rPr>
            </w:pPr>
            <w:r w:rsidRPr="00DB162D">
              <w:rPr>
                <w:b/>
                <w:bCs/>
              </w:rPr>
              <w:t xml:space="preserve">Act Name: </w:t>
            </w:r>
            <w:r w:rsidRPr="00DB162D">
              <w:rPr>
                <w:bCs/>
              </w:rPr>
              <w:t>Investigate and Diagnose Incident</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C8E359B" w14:textId="77777777" w:rsidR="002D4F12" w:rsidRPr="00DB162D" w:rsidRDefault="002D4F12" w:rsidP="00D8589F">
            <w:pPr>
              <w:rPr>
                <w:b/>
                <w:bCs/>
              </w:rPr>
            </w:pPr>
            <w:r w:rsidRPr="00DB162D">
              <w:rPr>
                <w:b/>
                <w:bCs/>
              </w:rPr>
              <w:t xml:space="preserve">Owner: </w:t>
            </w:r>
            <w:r w:rsidRPr="00DB162D">
              <w:t>L3 Vendor</w:t>
            </w:r>
          </w:p>
        </w:tc>
      </w:tr>
      <w:tr w:rsidR="002D4F12" w:rsidRPr="00DB162D" w14:paraId="57F5A0A9" w14:textId="77777777" w:rsidTr="00F040CE">
        <w:trPr>
          <w:trHeight w:val="188"/>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54C931AB" w14:textId="77777777" w:rsidR="002D4F12" w:rsidRPr="00DB162D" w:rsidRDefault="002D4F12" w:rsidP="00D8589F">
            <w:pPr>
              <w:rPr>
                <w:b/>
                <w:bCs/>
                <w:color w:val="000000"/>
              </w:rPr>
            </w:pPr>
            <w:r w:rsidRPr="00DB162D">
              <w:rPr>
                <w:b/>
                <w:bCs/>
                <w:color w:val="000000"/>
              </w:rPr>
              <w:t xml:space="preserve">Description:  </w:t>
            </w:r>
            <w:r w:rsidRPr="00DB162D">
              <w:rPr>
                <w:bCs/>
                <w:color w:val="000000"/>
              </w:rPr>
              <w:t xml:space="preserve">Carry out investigation and diagnosis activities to identify a workaround or resolution for the issue.  Update Incident with any investigation and diagnosis activities.  </w:t>
            </w:r>
          </w:p>
          <w:p w14:paraId="458344DD" w14:textId="77777777" w:rsidR="002D4F12" w:rsidRPr="00DB162D" w:rsidRDefault="002D4F12" w:rsidP="00D8589F">
            <w:pPr>
              <w:rPr>
                <w:bCs/>
                <w:color w:val="000000"/>
              </w:rPr>
            </w:pPr>
            <w:r w:rsidRPr="00DB162D">
              <w:rPr>
                <w:bCs/>
                <w:color w:val="000000"/>
              </w:rPr>
              <w:t xml:space="preserve">L2 continue to update based on updates provided by the L3 vendor. </w:t>
            </w:r>
          </w:p>
        </w:tc>
      </w:tr>
      <w:tr w:rsidR="002D4F12" w:rsidRPr="00DB162D" w14:paraId="699708BA" w14:textId="77777777" w:rsidTr="00DB162D">
        <w:trPr>
          <w:trHeight w:val="376"/>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05214D16" w14:textId="06101775" w:rsidR="002D4F12" w:rsidRPr="00DB162D" w:rsidRDefault="002D4F12" w:rsidP="00D8589F">
            <w:pPr>
              <w:rPr>
                <w:b/>
                <w:bCs/>
                <w:color w:val="000000"/>
              </w:rPr>
            </w:pPr>
            <w:r w:rsidRPr="00DB162D">
              <w:rPr>
                <w:b/>
                <w:bCs/>
                <w:color w:val="000000"/>
              </w:rPr>
              <w:t>Output</w:t>
            </w:r>
            <w:r w:rsidRPr="00DB162D">
              <w:rPr>
                <w:color w:val="000000"/>
              </w:rPr>
              <w:t>: Resolution identified</w:t>
            </w:r>
          </w:p>
        </w:tc>
      </w:tr>
    </w:tbl>
    <w:p w14:paraId="578C47BD" w14:textId="1BE220D8" w:rsidR="002D4F12" w:rsidRDefault="002D4F12" w:rsidP="00FC715B">
      <w:pPr>
        <w:pStyle w:val="BodyText1"/>
        <w:ind w:left="720"/>
        <w:rPr>
          <w:b/>
          <w:bCs/>
          <w:sz w:val="22"/>
          <w:szCs w:val="22"/>
        </w:rPr>
      </w:pPr>
    </w:p>
    <w:p w14:paraId="4D12C1FB" w14:textId="77777777" w:rsidR="00DB162D" w:rsidRDefault="00DB162D" w:rsidP="00FC715B">
      <w:pPr>
        <w:pStyle w:val="BodyText1"/>
        <w:ind w:left="720"/>
        <w:rPr>
          <w:b/>
          <w:bCs/>
          <w:sz w:val="22"/>
          <w:szCs w:val="22"/>
        </w:rPr>
      </w:pPr>
    </w:p>
    <w:tbl>
      <w:tblPr>
        <w:tblW w:w="4612" w:type="pct"/>
        <w:jc w:val="right"/>
        <w:tblLook w:val="04A0" w:firstRow="1" w:lastRow="0" w:firstColumn="1" w:lastColumn="0" w:noHBand="0" w:noVBand="1"/>
      </w:tblPr>
      <w:tblGrid>
        <w:gridCol w:w="1082"/>
        <w:gridCol w:w="3850"/>
        <w:gridCol w:w="3388"/>
      </w:tblGrid>
      <w:tr w:rsidR="002D4F12" w:rsidRPr="00DB162D" w14:paraId="588E790F" w14:textId="77777777" w:rsidTr="00F040CE">
        <w:trPr>
          <w:trHeight w:val="54"/>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3BAEDA08" w14:textId="77777777" w:rsidR="002D4F12" w:rsidRPr="00DB162D" w:rsidRDefault="002D4F12" w:rsidP="00D8589F">
            <w:pPr>
              <w:rPr>
                <w:b/>
                <w:bCs/>
              </w:rPr>
            </w:pPr>
            <w:r w:rsidRPr="00DB162D">
              <w:rPr>
                <w:b/>
                <w:bCs/>
              </w:rPr>
              <w:t xml:space="preserve">Act No: </w:t>
            </w:r>
            <w:r w:rsidRPr="00DB162D">
              <w:t>10</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3DEF4364" w14:textId="77777777" w:rsidR="002D4F12" w:rsidRPr="00DB162D" w:rsidRDefault="002D4F12" w:rsidP="00D8589F">
            <w:pPr>
              <w:rPr>
                <w:b/>
                <w:bCs/>
              </w:rPr>
            </w:pPr>
            <w:r w:rsidRPr="00DB162D">
              <w:rPr>
                <w:b/>
                <w:bCs/>
              </w:rPr>
              <w:t xml:space="preserve">Act Name: </w:t>
            </w:r>
            <w:r w:rsidRPr="00DB162D">
              <w:t>Resolution provided</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EF92F0B" w14:textId="77777777" w:rsidR="002D4F12" w:rsidRPr="00DB162D" w:rsidRDefault="002D4F12" w:rsidP="00D8589F">
            <w:pPr>
              <w:rPr>
                <w:b/>
                <w:bCs/>
              </w:rPr>
            </w:pPr>
            <w:r w:rsidRPr="00DB162D">
              <w:rPr>
                <w:b/>
                <w:bCs/>
              </w:rPr>
              <w:t xml:space="preserve">Owner: </w:t>
            </w:r>
            <w:r w:rsidRPr="00DB162D">
              <w:t>L3 Vendor</w:t>
            </w:r>
          </w:p>
        </w:tc>
      </w:tr>
      <w:tr w:rsidR="002D4F12" w:rsidRPr="00DB162D" w14:paraId="2D398A83" w14:textId="77777777" w:rsidTr="00F040CE">
        <w:trPr>
          <w:trHeight w:val="539"/>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6CC719E6" w14:textId="77777777" w:rsidR="002D4F12" w:rsidRPr="00DB162D" w:rsidRDefault="002D4F12" w:rsidP="00D8589F">
            <w:pPr>
              <w:rPr>
                <w:b/>
                <w:bCs/>
                <w:color w:val="000000"/>
              </w:rPr>
            </w:pPr>
            <w:r w:rsidRPr="00DB162D">
              <w:rPr>
                <w:b/>
                <w:bCs/>
                <w:color w:val="000000"/>
              </w:rPr>
              <w:t xml:space="preserve">Description:  </w:t>
            </w:r>
            <w:r w:rsidRPr="00DB162D">
              <w:rPr>
                <w:bCs/>
                <w:color w:val="000000"/>
              </w:rPr>
              <w:t>Apply resolution to resolve the Incident identified during the investigation and diagnosis and inform L2 team about the resolution. If L3 Team doesn’t have access to the respective system, L2 will apply the resolution provided by L3 Team.</w:t>
            </w:r>
          </w:p>
        </w:tc>
      </w:tr>
      <w:tr w:rsidR="002D4F12" w:rsidRPr="00DB162D" w14:paraId="376FC259" w14:textId="77777777" w:rsidTr="00DB162D">
        <w:trPr>
          <w:trHeight w:val="367"/>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1383841B" w14:textId="5091D7C9" w:rsidR="002D4F12" w:rsidRPr="00DB162D" w:rsidRDefault="002D4F12" w:rsidP="00D8589F">
            <w:pPr>
              <w:rPr>
                <w:b/>
                <w:bCs/>
                <w:color w:val="000000"/>
              </w:rPr>
            </w:pPr>
            <w:r w:rsidRPr="00DB162D">
              <w:rPr>
                <w:b/>
                <w:bCs/>
                <w:color w:val="000000"/>
              </w:rPr>
              <w:t>Output</w:t>
            </w:r>
            <w:r w:rsidRPr="00DB162D">
              <w:rPr>
                <w:color w:val="000000"/>
              </w:rPr>
              <w:t>: Resolution implemented</w:t>
            </w:r>
          </w:p>
        </w:tc>
      </w:tr>
    </w:tbl>
    <w:p w14:paraId="3BE3FFBD" w14:textId="63A886E9" w:rsidR="002D4F12" w:rsidRDefault="002D4F12" w:rsidP="00FC715B">
      <w:pPr>
        <w:pStyle w:val="BodyText1"/>
        <w:ind w:left="720"/>
        <w:rPr>
          <w:b/>
          <w:bCs/>
          <w:sz w:val="22"/>
          <w:szCs w:val="22"/>
        </w:rPr>
      </w:pPr>
    </w:p>
    <w:p w14:paraId="534C727C" w14:textId="77777777" w:rsidR="00DB162D" w:rsidRDefault="00DB162D" w:rsidP="00FC715B">
      <w:pPr>
        <w:pStyle w:val="BodyText1"/>
        <w:ind w:left="720"/>
        <w:rPr>
          <w:b/>
          <w:bCs/>
          <w:sz w:val="22"/>
          <w:szCs w:val="22"/>
        </w:rPr>
      </w:pPr>
    </w:p>
    <w:tbl>
      <w:tblPr>
        <w:tblW w:w="4612" w:type="pct"/>
        <w:jc w:val="right"/>
        <w:tblLook w:val="04A0" w:firstRow="1" w:lastRow="0" w:firstColumn="1" w:lastColumn="0" w:noHBand="0" w:noVBand="1"/>
      </w:tblPr>
      <w:tblGrid>
        <w:gridCol w:w="1082"/>
        <w:gridCol w:w="3850"/>
        <w:gridCol w:w="3388"/>
      </w:tblGrid>
      <w:tr w:rsidR="002D4F12" w:rsidRPr="00DB162D" w14:paraId="1B14B968" w14:textId="77777777" w:rsidTr="00F040CE">
        <w:trPr>
          <w:trHeight w:val="54"/>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AC855FB" w14:textId="77777777" w:rsidR="002D4F12" w:rsidRPr="00DB162D" w:rsidRDefault="002D4F12" w:rsidP="00D8589F">
            <w:pPr>
              <w:rPr>
                <w:b/>
                <w:bCs/>
              </w:rPr>
            </w:pPr>
            <w:r w:rsidRPr="00DB162D">
              <w:rPr>
                <w:b/>
                <w:bCs/>
              </w:rPr>
              <w:t xml:space="preserve">Act No: </w:t>
            </w:r>
            <w:r w:rsidRPr="00DB162D">
              <w:rPr>
                <w:bCs/>
              </w:rPr>
              <w:t>11</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2974239" w14:textId="77777777" w:rsidR="002D4F12" w:rsidRPr="00DB162D" w:rsidRDefault="002D4F12" w:rsidP="00D8589F">
            <w:pPr>
              <w:rPr>
                <w:b/>
                <w:bCs/>
              </w:rPr>
            </w:pPr>
            <w:r w:rsidRPr="00DB162D">
              <w:rPr>
                <w:b/>
                <w:bCs/>
              </w:rPr>
              <w:t xml:space="preserve">Act Name: </w:t>
            </w:r>
            <w:r w:rsidRPr="00DB162D">
              <w:rPr>
                <w:bCs/>
              </w:rPr>
              <w:t>Verify Resolution</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FD4357C" w14:textId="77777777" w:rsidR="002D4F12" w:rsidRPr="00DB162D" w:rsidRDefault="002D4F12" w:rsidP="00D8589F">
            <w:pPr>
              <w:rPr>
                <w:b/>
                <w:bCs/>
              </w:rPr>
            </w:pPr>
            <w:r w:rsidRPr="00DB162D">
              <w:rPr>
                <w:b/>
                <w:bCs/>
              </w:rPr>
              <w:t xml:space="preserve">Owner: </w:t>
            </w:r>
            <w:r w:rsidRPr="00DB162D">
              <w:rPr>
                <w:rFonts w:cs="Calibri"/>
                <w:noProof/>
              </w:rPr>
              <w:t>Service Desk</w:t>
            </w:r>
          </w:p>
        </w:tc>
      </w:tr>
      <w:tr w:rsidR="002D4F12" w:rsidRPr="00DB162D" w14:paraId="3D38C538" w14:textId="77777777" w:rsidTr="00F040CE">
        <w:trPr>
          <w:trHeight w:val="791"/>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051978B7" w14:textId="77777777" w:rsidR="002D4F12" w:rsidRPr="00DB162D" w:rsidRDefault="002D4F12" w:rsidP="00D8589F">
            <w:pPr>
              <w:rPr>
                <w:b/>
                <w:bCs/>
                <w:color w:val="000000"/>
              </w:rPr>
            </w:pPr>
            <w:r w:rsidRPr="00DB162D">
              <w:rPr>
                <w:b/>
                <w:bCs/>
                <w:color w:val="000000"/>
              </w:rPr>
              <w:t xml:space="preserve">Description:  </w:t>
            </w:r>
            <w:r w:rsidRPr="00DB162D">
              <w:rPr>
                <w:bCs/>
                <w:color w:val="000000"/>
              </w:rPr>
              <w:t>Verify resolution by contacting customer who raised the Incident, checking alarm or other tests. L2 support might be involved at this stage if required. Tickets will be transferred back to respective L2 team if user is not satisfied with the resolution.</w:t>
            </w:r>
          </w:p>
        </w:tc>
      </w:tr>
      <w:tr w:rsidR="002D4F12" w:rsidRPr="00DB162D" w14:paraId="0EA713E3" w14:textId="77777777" w:rsidTr="00DB162D">
        <w:trPr>
          <w:trHeight w:val="340"/>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45F2CCC9" w14:textId="7997D34B" w:rsidR="002D4F12" w:rsidRPr="00DB162D" w:rsidRDefault="002D4F12" w:rsidP="00D8589F">
            <w:pPr>
              <w:rPr>
                <w:b/>
                <w:bCs/>
                <w:color w:val="000000"/>
              </w:rPr>
            </w:pPr>
            <w:r w:rsidRPr="00DB162D">
              <w:rPr>
                <w:b/>
                <w:bCs/>
                <w:color w:val="000000"/>
              </w:rPr>
              <w:t>Output</w:t>
            </w:r>
            <w:r w:rsidRPr="00DB162D">
              <w:rPr>
                <w:color w:val="000000"/>
              </w:rPr>
              <w:t>: Resolution verified</w:t>
            </w:r>
          </w:p>
        </w:tc>
      </w:tr>
    </w:tbl>
    <w:p w14:paraId="606B988D" w14:textId="36D0D0B8" w:rsidR="002D4F12" w:rsidRDefault="002D4F12" w:rsidP="00FC715B">
      <w:pPr>
        <w:pStyle w:val="BodyText1"/>
        <w:ind w:left="720"/>
        <w:rPr>
          <w:b/>
          <w:bCs/>
          <w:sz w:val="22"/>
          <w:szCs w:val="22"/>
        </w:rPr>
      </w:pPr>
    </w:p>
    <w:p w14:paraId="4AA05124" w14:textId="77777777" w:rsidR="00DB162D" w:rsidRDefault="00DB162D" w:rsidP="00FC715B">
      <w:pPr>
        <w:pStyle w:val="BodyText1"/>
        <w:ind w:left="720"/>
        <w:rPr>
          <w:b/>
          <w:bCs/>
          <w:sz w:val="22"/>
          <w:szCs w:val="22"/>
        </w:rPr>
      </w:pPr>
    </w:p>
    <w:tbl>
      <w:tblPr>
        <w:tblW w:w="4612" w:type="pct"/>
        <w:jc w:val="right"/>
        <w:tblLook w:val="04A0" w:firstRow="1" w:lastRow="0" w:firstColumn="1" w:lastColumn="0" w:noHBand="0" w:noVBand="1"/>
      </w:tblPr>
      <w:tblGrid>
        <w:gridCol w:w="1082"/>
        <w:gridCol w:w="3850"/>
        <w:gridCol w:w="3388"/>
      </w:tblGrid>
      <w:tr w:rsidR="002D4F12" w:rsidRPr="00DB162D" w14:paraId="3798F93B" w14:textId="77777777" w:rsidTr="00F040CE">
        <w:trPr>
          <w:trHeight w:val="54"/>
          <w:jc w:val="right"/>
        </w:trPr>
        <w:tc>
          <w:tcPr>
            <w:tcW w:w="65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3E5D6447" w14:textId="77777777" w:rsidR="002D4F12" w:rsidRPr="00DB162D" w:rsidRDefault="002D4F12" w:rsidP="00D8589F">
            <w:pPr>
              <w:rPr>
                <w:b/>
                <w:bCs/>
              </w:rPr>
            </w:pPr>
            <w:r w:rsidRPr="00DB162D">
              <w:rPr>
                <w:b/>
                <w:bCs/>
              </w:rPr>
              <w:t xml:space="preserve">Act No: </w:t>
            </w:r>
            <w:r w:rsidRPr="00DB162D">
              <w:rPr>
                <w:bCs/>
              </w:rPr>
              <w:t>12</w:t>
            </w:r>
          </w:p>
        </w:tc>
        <w:tc>
          <w:tcPr>
            <w:tcW w:w="231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FDCD861" w14:textId="77777777" w:rsidR="002D4F12" w:rsidRPr="00DB162D" w:rsidRDefault="002D4F12" w:rsidP="00D8589F">
            <w:pPr>
              <w:rPr>
                <w:b/>
                <w:bCs/>
              </w:rPr>
            </w:pPr>
            <w:r w:rsidRPr="00DB162D">
              <w:rPr>
                <w:b/>
                <w:bCs/>
              </w:rPr>
              <w:t xml:space="preserve">Act Name: </w:t>
            </w:r>
            <w:r w:rsidRPr="00DB162D">
              <w:rPr>
                <w:bCs/>
              </w:rPr>
              <w:t>Close Ticket</w:t>
            </w:r>
          </w:p>
        </w:tc>
        <w:tc>
          <w:tcPr>
            <w:tcW w:w="203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7665B9E2" w14:textId="77777777" w:rsidR="002D4F12" w:rsidRPr="00DB162D" w:rsidRDefault="002D4F12" w:rsidP="00D8589F">
            <w:pPr>
              <w:rPr>
                <w:b/>
                <w:bCs/>
              </w:rPr>
            </w:pPr>
            <w:r w:rsidRPr="00DB162D">
              <w:rPr>
                <w:b/>
                <w:bCs/>
              </w:rPr>
              <w:t xml:space="preserve">Owner: </w:t>
            </w:r>
            <w:r w:rsidRPr="00DB162D">
              <w:rPr>
                <w:rFonts w:cs="Calibri"/>
                <w:noProof/>
              </w:rPr>
              <w:t>Service Desk</w:t>
            </w:r>
          </w:p>
        </w:tc>
      </w:tr>
      <w:tr w:rsidR="002D4F12" w:rsidRPr="00DB162D" w14:paraId="05C2390A" w14:textId="77777777" w:rsidTr="00F040CE">
        <w:trPr>
          <w:trHeight w:val="1016"/>
          <w:jc w:val="right"/>
        </w:trPr>
        <w:tc>
          <w:tcPr>
            <w:tcW w:w="5000" w:type="pct"/>
            <w:gridSpan w:val="3"/>
            <w:tcBorders>
              <w:top w:val="single" w:sz="2" w:space="0" w:color="auto"/>
              <w:left w:val="single" w:sz="8" w:space="0" w:color="auto"/>
              <w:bottom w:val="single" w:sz="8" w:space="0" w:color="auto"/>
              <w:right w:val="single" w:sz="8" w:space="0" w:color="000000"/>
            </w:tcBorders>
            <w:shd w:val="clear" w:color="000000" w:fill="FFFFFF"/>
            <w:vAlign w:val="center"/>
            <w:hideMark/>
          </w:tcPr>
          <w:p w14:paraId="029E1618" w14:textId="77777777" w:rsidR="002D4F12" w:rsidRPr="00DB162D" w:rsidRDefault="002D4F12" w:rsidP="00D8589F">
            <w:pPr>
              <w:rPr>
                <w:b/>
                <w:bCs/>
                <w:color w:val="000000"/>
              </w:rPr>
            </w:pPr>
            <w:r w:rsidRPr="00DB162D">
              <w:rPr>
                <w:b/>
                <w:bCs/>
                <w:color w:val="000000"/>
              </w:rPr>
              <w:t xml:space="preserve">Description:  </w:t>
            </w:r>
            <w:r w:rsidRPr="00DB162D">
              <w:rPr>
                <w:rFonts w:cs="Calibri"/>
                <w:noProof/>
              </w:rPr>
              <w:t>Incident Requester</w:t>
            </w:r>
            <w:r w:rsidRPr="00DB162D">
              <w:rPr>
                <w:bCs/>
                <w:color w:val="000000"/>
              </w:rPr>
              <w:t xml:space="preserve"> will close the Incident once issue resolution is verified to be correct and customer is satisfied. The process also checks that the Incident record is fully updated and assigns a closure category.</w:t>
            </w:r>
          </w:p>
        </w:tc>
      </w:tr>
      <w:tr w:rsidR="002D4F12" w:rsidRPr="00DB162D" w14:paraId="7C791629" w14:textId="77777777" w:rsidTr="00DB162D">
        <w:trPr>
          <w:trHeight w:val="385"/>
          <w:jc w:val="right"/>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0712EF75" w14:textId="655B45F6" w:rsidR="002D4F12" w:rsidRPr="00DB162D" w:rsidRDefault="002D4F12" w:rsidP="00D8589F">
            <w:pPr>
              <w:rPr>
                <w:b/>
                <w:bCs/>
                <w:color w:val="000000"/>
              </w:rPr>
            </w:pPr>
            <w:r w:rsidRPr="00DB162D">
              <w:rPr>
                <w:b/>
                <w:bCs/>
                <w:color w:val="000000"/>
              </w:rPr>
              <w:t>Output</w:t>
            </w:r>
            <w:r w:rsidRPr="00DB162D">
              <w:rPr>
                <w:color w:val="000000"/>
              </w:rPr>
              <w:t>: Ticket closed</w:t>
            </w:r>
          </w:p>
        </w:tc>
      </w:tr>
    </w:tbl>
    <w:p w14:paraId="2375EA96" w14:textId="74711E58" w:rsidR="002D4F12" w:rsidRDefault="002D4F12" w:rsidP="00FC715B">
      <w:pPr>
        <w:pStyle w:val="BodyText1"/>
        <w:ind w:left="720"/>
        <w:rPr>
          <w:b/>
          <w:bCs/>
          <w:sz w:val="22"/>
          <w:szCs w:val="22"/>
        </w:rPr>
      </w:pPr>
    </w:p>
    <w:p w14:paraId="709C663E" w14:textId="77777777" w:rsidR="002D4F12" w:rsidRDefault="002D4F12" w:rsidP="00FC715B">
      <w:pPr>
        <w:pStyle w:val="BodyText1"/>
        <w:ind w:left="720"/>
        <w:rPr>
          <w:b/>
          <w:bCs/>
          <w:sz w:val="22"/>
          <w:szCs w:val="22"/>
        </w:rPr>
      </w:pPr>
    </w:p>
    <w:p w14:paraId="6AF0BCB4" w14:textId="77777777" w:rsidR="00CB7E11" w:rsidRDefault="00CB7E11">
      <w:pPr>
        <w:spacing w:after="160" w:line="259" w:lineRule="auto"/>
        <w:rPr>
          <w:rFonts w:eastAsiaTheme="majorEastAsia" w:cstheme="majorBidi"/>
          <w:b/>
          <w:sz w:val="22"/>
          <w:szCs w:val="23"/>
        </w:rPr>
      </w:pPr>
      <w:r>
        <w:br w:type="page"/>
      </w:r>
    </w:p>
    <w:p w14:paraId="2FEE9F6D" w14:textId="6D1AFDD6" w:rsidR="005B41F7" w:rsidRPr="000D6634" w:rsidRDefault="002D4F12" w:rsidP="00DB162D">
      <w:pPr>
        <w:pStyle w:val="Heading2"/>
      </w:pPr>
      <w:bookmarkStart w:id="7" w:name="_Toc57831111"/>
      <w:r w:rsidRPr="002D4F12">
        <w:lastRenderedPageBreak/>
        <w:t>Process Flow – P1</w:t>
      </w:r>
      <w:r w:rsidR="003A307B">
        <w:t xml:space="preserve"> / P2</w:t>
      </w:r>
      <w:r w:rsidRPr="002D4F12">
        <w:t xml:space="preserve"> (Critical Incident Management)</w:t>
      </w:r>
      <w:bookmarkEnd w:id="7"/>
    </w:p>
    <w:p w14:paraId="04618390" w14:textId="6515F536" w:rsidR="008F3DCC" w:rsidRPr="000D6634" w:rsidRDefault="008F3DCC" w:rsidP="005B41F7"/>
    <w:p w14:paraId="1E5754D1" w14:textId="166D0A83" w:rsidR="005B41F7" w:rsidRPr="000D6634" w:rsidRDefault="00D732F1" w:rsidP="005B41F7">
      <w:r w:rsidRPr="008C5F5C">
        <w:rPr>
          <w:noProof/>
          <w:sz w:val="18"/>
          <w:szCs w:val="18"/>
        </w:rPr>
        <mc:AlternateContent>
          <mc:Choice Requires="wps">
            <w:drawing>
              <wp:anchor distT="0" distB="0" distL="114300" distR="114300" simplePos="0" relativeHeight="251692031" behindDoc="0" locked="0" layoutInCell="1" allowOverlap="1" wp14:anchorId="0AC7551A" wp14:editId="157E9D8D">
                <wp:simplePos x="0" y="0"/>
                <wp:positionH relativeFrom="margin">
                  <wp:posOffset>-4138</wp:posOffset>
                </wp:positionH>
                <wp:positionV relativeFrom="paragraph">
                  <wp:posOffset>36807</wp:posOffset>
                </wp:positionV>
                <wp:extent cx="6129020" cy="5350108"/>
                <wp:effectExtent l="0" t="0" r="24130" b="22225"/>
                <wp:wrapNone/>
                <wp:docPr id="34" name="Rectangle 34"/>
                <wp:cNvGraphicFramePr/>
                <a:graphic xmlns:a="http://schemas.openxmlformats.org/drawingml/2006/main">
                  <a:graphicData uri="http://schemas.microsoft.com/office/word/2010/wordprocessingShape">
                    <wps:wsp>
                      <wps:cNvSpPr/>
                      <wps:spPr>
                        <a:xfrm>
                          <a:off x="0" y="0"/>
                          <a:ext cx="6129020" cy="5350108"/>
                        </a:xfrm>
                        <a:prstGeom prst="rect">
                          <a:avLst/>
                        </a:prstGeom>
                        <a:solidFill>
                          <a:sysClr val="window" lastClr="FFFFFF">
                            <a:lumMod val="85000"/>
                          </a:sysClr>
                        </a:solidFill>
                        <a:ln w="635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580A66" id="Rectangle 34" o:spid="_x0000_s1026" style="position:absolute;margin-left:-.35pt;margin-top:2.9pt;width:482.6pt;height:421.25pt;z-index:2516920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" fillcolor="#d9d9d9" strokecolor="#a5a5a5" strokeweight=".5pt">
                <w10:wrap anchorx="margin"/>
              </v:rect>
            </w:pict>
          </mc:Fallback>
        </mc:AlternateContent>
      </w:r>
      <w:r w:rsidR="002573FC">
        <w:rPr>
          <w:noProof/>
        </w:rPr>
        <mc:AlternateContent>
          <mc:Choice Requires="wps">
            <w:drawing>
              <wp:anchor distT="0" distB="0" distL="114300" distR="114300" simplePos="0" relativeHeight="251698176" behindDoc="0" locked="0" layoutInCell="1" allowOverlap="1" wp14:anchorId="6DE00FD4" wp14:editId="42261D7F">
                <wp:simplePos x="0" y="0"/>
                <wp:positionH relativeFrom="column">
                  <wp:posOffset>548640</wp:posOffset>
                </wp:positionH>
                <wp:positionV relativeFrom="paragraph">
                  <wp:posOffset>35865</wp:posOffset>
                </wp:positionV>
                <wp:extent cx="0" cy="5351145"/>
                <wp:effectExtent l="0" t="0" r="38100" b="20955"/>
                <wp:wrapNone/>
                <wp:docPr id="7" name="Straight Connector 7"/>
                <wp:cNvGraphicFramePr/>
                <a:graphic xmlns:a="http://schemas.openxmlformats.org/drawingml/2006/main">
                  <a:graphicData uri="http://schemas.microsoft.com/office/word/2010/wordprocessingShape">
                    <wps:wsp>
                      <wps:cNvCnPr/>
                      <wps:spPr>
                        <a:xfrm>
                          <a:off x="0" y="0"/>
                          <a:ext cx="0" cy="53511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484D5E" id="Straight Connector 7"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2pt,2.8pt" to="43.2pt,4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" strokecolor="black [3200]" strokeweight=".5pt">
                <v:stroke joinstyle="miter"/>
              </v:line>
            </w:pict>
          </mc:Fallback>
        </mc:AlternateContent>
      </w:r>
    </w:p>
    <w:p w14:paraId="56701ADA" w14:textId="326F8C40" w:rsidR="00FD730C" w:rsidRDefault="00786EF9">
      <w:pPr>
        <w:spacing w:after="160" w:line="259" w:lineRule="auto"/>
      </w:pPr>
      <w:bookmarkStart w:id="8" w:name="_Toc505187711"/>
      <w:r>
        <w:rPr>
          <w:noProof/>
        </w:rPr>
        <mc:AlternateContent>
          <mc:Choice Requires="wps">
            <w:drawing>
              <wp:anchor distT="0" distB="0" distL="114300" distR="114300" simplePos="0" relativeHeight="251700224" behindDoc="0" locked="0" layoutInCell="1" allowOverlap="1" wp14:anchorId="3DF823F6" wp14:editId="46DE5D50">
                <wp:simplePos x="0" y="0"/>
                <wp:positionH relativeFrom="column">
                  <wp:posOffset>903605</wp:posOffset>
                </wp:positionH>
                <wp:positionV relativeFrom="paragraph">
                  <wp:posOffset>9302</wp:posOffset>
                </wp:positionV>
                <wp:extent cx="590550" cy="352425"/>
                <wp:effectExtent l="0" t="0" r="19050" b="28575"/>
                <wp:wrapNone/>
                <wp:docPr id="16" name="Oval 16"/>
                <wp:cNvGraphicFramePr/>
                <a:graphic xmlns:a="http://schemas.openxmlformats.org/drawingml/2006/main">
                  <a:graphicData uri="http://schemas.microsoft.com/office/word/2010/wordprocessingShape">
                    <wps:wsp>
                      <wps:cNvSpPr/>
                      <wps:spPr>
                        <a:xfrm>
                          <a:off x="0" y="0"/>
                          <a:ext cx="590550" cy="352425"/>
                        </a:xfrm>
                        <a:prstGeom prst="ellipse">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E2C2681" w14:textId="6E40E8BE" w:rsidR="00690D6E" w:rsidRPr="00F07D0E" w:rsidRDefault="00690D6E" w:rsidP="00790E09">
                            <w:pPr>
                              <w:jc w:val="center"/>
                              <w:rPr>
                                <w:sz w:val="22"/>
                                <w:szCs w:val="22"/>
                              </w:rPr>
                            </w:pPr>
                            <w:r w:rsidRPr="00F07D0E">
                              <w:rPr>
                                <w:sz w:val="22"/>
                                <w:szCs w:val="22"/>
                              </w:rPr>
                              <w:t>Start</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F823F6" id="Oval 16" o:spid="_x0000_s1083" style="position:absolute;margin-left:71.15pt;margin-top:.75pt;width:46.5pt;height:27.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" fillcolor="#bf8f00 [2407]" strokecolor="#1f3763 [1604]" strokeweight="1pt">
                <v:stroke joinstyle="miter"/>
                <v:textbox inset="0,,0">
                  <w:txbxContent>
                    <w:p w14:paraId="2E2C2681" w14:textId="6E40E8BE" w:rsidR="00690D6E" w:rsidRPr="00F07D0E" w:rsidRDefault="00690D6E" w:rsidP="00790E09">
                      <w:pPr>
                        <w:jc w:val="center"/>
                        <w:rPr>
                          <w:sz w:val="22"/>
                          <w:szCs w:val="22"/>
                        </w:rPr>
                      </w:pPr>
                      <w:r w:rsidRPr="00F07D0E">
                        <w:rPr>
                          <w:sz w:val="22"/>
                          <w:szCs w:val="22"/>
                        </w:rPr>
                        <w:t>Start</w:t>
                      </w:r>
                    </w:p>
                  </w:txbxContent>
                </v:textbox>
              </v:oval>
            </w:pict>
          </mc:Fallback>
        </mc:AlternateContent>
      </w:r>
      <w:r w:rsidR="00E5093B">
        <w:rPr>
          <w:noProof/>
        </w:rPr>
        <mc:AlternateContent>
          <mc:Choice Requires="wps">
            <w:drawing>
              <wp:anchor distT="0" distB="0" distL="114300" distR="114300" simplePos="0" relativeHeight="251695104" behindDoc="0" locked="0" layoutInCell="1" allowOverlap="1" wp14:anchorId="531C7262" wp14:editId="596215FE">
                <wp:simplePos x="0" y="0"/>
                <wp:positionH relativeFrom="column">
                  <wp:posOffset>10048</wp:posOffset>
                </wp:positionH>
                <wp:positionV relativeFrom="paragraph">
                  <wp:posOffset>9922</wp:posOffset>
                </wp:positionV>
                <wp:extent cx="537587" cy="1356527"/>
                <wp:effectExtent l="0" t="0" r="0" b="0"/>
                <wp:wrapNone/>
                <wp:docPr id="3" name="Text Box 3"/>
                <wp:cNvGraphicFramePr/>
                <a:graphic xmlns:a="http://schemas.openxmlformats.org/drawingml/2006/main">
                  <a:graphicData uri="http://schemas.microsoft.com/office/word/2010/wordprocessingShape">
                    <wps:wsp>
                      <wps:cNvSpPr txBox="1"/>
                      <wps:spPr>
                        <a:xfrm>
                          <a:off x="0" y="0"/>
                          <a:ext cx="537587" cy="1356527"/>
                        </a:xfrm>
                        <a:prstGeom prst="rect">
                          <a:avLst/>
                        </a:prstGeom>
                        <a:solidFill>
                          <a:schemeClr val="bg1">
                            <a:lumMod val="85000"/>
                          </a:schemeClr>
                        </a:solidFill>
                        <a:ln w="6350">
                          <a:noFill/>
                        </a:ln>
                      </wps:spPr>
                      <wps:txbx>
                        <w:txbxContent>
                          <w:p w14:paraId="42EBACBC" w14:textId="40095669" w:rsidR="00690D6E" w:rsidRPr="00E34EEF" w:rsidRDefault="00690D6E" w:rsidP="00786EF9">
                            <w:pPr>
                              <w:jc w:val="center"/>
                              <w:rPr>
                                <w:b/>
                                <w:bCs/>
                                <w:sz w:val="28"/>
                                <w:szCs w:val="28"/>
                              </w:rPr>
                            </w:pPr>
                            <w:r w:rsidRPr="00E34EEF">
                              <w:rPr>
                                <w:b/>
                                <w:bCs/>
                                <w:sz w:val="28"/>
                                <w:szCs w:val="28"/>
                              </w:rPr>
                              <w:t>Service Desk</w:t>
                            </w:r>
                          </w:p>
                        </w:txbxContent>
                      </wps:txbx>
                      <wps:bodyPr rot="0" spcFirstLastPara="0" vertOverflow="overflow" horzOverflow="overflow" vert="vert270" wrap="square" lIns="91440" tIns="4572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C7262" id="Text Box 3" o:spid="_x0000_s1084" type="#_x0000_t202" style="position:absolute;margin-left:.8pt;margin-top:.8pt;width:42.35pt;height:106.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" fillcolor="#d8d8d8 [2732]" stroked="f" strokeweight=".5pt">
                <v:textbox style="layout-flow:vertical;mso-layout-flow-alt:bottom-to-top" inset=",,,7.2pt">
                  <w:txbxContent>
                    <w:p w14:paraId="42EBACBC" w14:textId="40095669" w:rsidR="00690D6E" w:rsidRPr="00E34EEF" w:rsidRDefault="00690D6E" w:rsidP="00786EF9">
                      <w:pPr>
                        <w:jc w:val="center"/>
                        <w:rPr>
                          <w:b/>
                          <w:bCs/>
                          <w:sz w:val="28"/>
                          <w:szCs w:val="28"/>
                        </w:rPr>
                      </w:pPr>
                      <w:r w:rsidRPr="00E34EEF">
                        <w:rPr>
                          <w:b/>
                          <w:bCs/>
                          <w:sz w:val="28"/>
                          <w:szCs w:val="28"/>
                        </w:rPr>
                        <w:t>Service Desk</w:t>
                      </w:r>
                    </w:p>
                  </w:txbxContent>
                </v:textbox>
              </v:shape>
            </w:pict>
          </mc:Fallback>
        </mc:AlternateContent>
      </w:r>
    </w:p>
    <w:p w14:paraId="1AC35FC5" w14:textId="09DCA64E" w:rsidR="00DB162D" w:rsidRDefault="002E4F4B">
      <w:pPr>
        <w:spacing w:after="160" w:line="259" w:lineRule="auto"/>
        <w:rPr>
          <w:rFonts w:eastAsiaTheme="majorEastAsia" w:cstheme="majorBidi"/>
          <w:b/>
          <w:sz w:val="22"/>
          <w:szCs w:val="23"/>
        </w:rPr>
      </w:pPr>
      <w:r>
        <w:rPr>
          <w:noProof/>
        </w:rPr>
        <mc:AlternateContent>
          <mc:Choice Requires="wps">
            <w:drawing>
              <wp:anchor distT="0" distB="0" distL="114300" distR="114300" simplePos="0" relativeHeight="251947008" behindDoc="0" locked="0" layoutInCell="1" allowOverlap="1" wp14:anchorId="1835B727" wp14:editId="2D973F02">
                <wp:simplePos x="0" y="0"/>
                <wp:positionH relativeFrom="column">
                  <wp:posOffset>4428490</wp:posOffset>
                </wp:positionH>
                <wp:positionV relativeFrom="paragraph">
                  <wp:posOffset>2325370</wp:posOffset>
                </wp:positionV>
                <wp:extent cx="457200" cy="0"/>
                <wp:effectExtent l="38100" t="76200" r="0" b="95250"/>
                <wp:wrapNone/>
                <wp:docPr id="55" name="Straight Arrow Connector 55"/>
                <wp:cNvGraphicFramePr/>
                <a:graphic xmlns:a="http://schemas.openxmlformats.org/drawingml/2006/main">
                  <a:graphicData uri="http://schemas.microsoft.com/office/word/2010/wordprocessingShape">
                    <wps:wsp>
                      <wps:cNvCnPr/>
                      <wps:spPr>
                        <a:xfrm flipH="1">
                          <a:off x="0" y="0"/>
                          <a:ext cx="457200" cy="0"/>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97C1BE8" id="Straight Arrow Connector 55" o:spid="_x0000_s1026" type="#_x0000_t32" style="position:absolute;margin-left:348.7pt;margin-top:183.1pt;width:36pt;height:0;flip:x;z-index:251947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" strokecolor="#4472c4 [3204]" strokeweight=".5pt">
                <v:stroke dashstyle="dash" endarrow="block" joinstyle="miter"/>
              </v:shape>
            </w:pict>
          </mc:Fallback>
        </mc:AlternateContent>
      </w:r>
      <w:r>
        <w:rPr>
          <w:noProof/>
        </w:rPr>
        <mc:AlternateContent>
          <mc:Choice Requires="wps">
            <w:drawing>
              <wp:anchor distT="0" distB="0" distL="114300" distR="114300" simplePos="0" relativeHeight="251719680" behindDoc="0" locked="0" layoutInCell="1" allowOverlap="1" wp14:anchorId="2EDEBB11" wp14:editId="4F7E8AE5">
                <wp:simplePos x="0" y="0"/>
                <wp:positionH relativeFrom="column">
                  <wp:posOffset>3324225</wp:posOffset>
                </wp:positionH>
                <wp:positionV relativeFrom="paragraph">
                  <wp:posOffset>2093595</wp:posOffset>
                </wp:positionV>
                <wp:extent cx="1101090" cy="776605"/>
                <wp:effectExtent l="0" t="0" r="22860" b="23495"/>
                <wp:wrapNone/>
                <wp:docPr id="39" name="Rectangle 39"/>
                <wp:cNvGraphicFramePr/>
                <a:graphic xmlns:a="http://schemas.openxmlformats.org/drawingml/2006/main">
                  <a:graphicData uri="http://schemas.microsoft.com/office/word/2010/wordprocessingShape">
                    <wps:wsp>
                      <wps:cNvSpPr/>
                      <wps:spPr>
                        <a:xfrm>
                          <a:off x="0" y="0"/>
                          <a:ext cx="1101090" cy="77660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0096D5" w14:textId="261F0F6A" w:rsidR="00690D6E" w:rsidRPr="00F07D0E" w:rsidRDefault="00690D6E" w:rsidP="006C20D8">
                            <w:pPr>
                              <w:jc w:val="center"/>
                              <w:rPr>
                                <w:sz w:val="22"/>
                                <w:szCs w:val="22"/>
                              </w:rPr>
                            </w:pPr>
                            <w:r w:rsidRPr="00F07D0E">
                              <w:rPr>
                                <w:sz w:val="22"/>
                                <w:szCs w:val="22"/>
                              </w:rPr>
                              <w:t>Update Management</w:t>
                            </w:r>
                            <w:r w:rsidR="00FB2BC6">
                              <w:rPr>
                                <w:sz w:val="22"/>
                                <w:szCs w:val="22"/>
                              </w:rPr>
                              <w:t xml:space="preserve"> </w:t>
                            </w:r>
                            <w:r w:rsidR="002E4F4B">
                              <w:rPr>
                                <w:sz w:val="22"/>
                                <w:szCs w:val="22"/>
                              </w:rPr>
                              <w:t>(also at</w:t>
                            </w:r>
                            <w:r w:rsidR="00FB2BC6">
                              <w:rPr>
                                <w:sz w:val="22"/>
                                <w:szCs w:val="22"/>
                              </w:rPr>
                              <w:t xml:space="preserve"> agreed frequency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EBB11" id="Rectangle 39" o:spid="_x0000_s1085" style="position:absolute;margin-left:261.75pt;margin-top:164.85pt;width:86.7pt;height:61.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" fillcolor="#00b050" strokecolor="#1f3763 [1604]" strokeweight="1pt">
                <v:textbox>
                  <w:txbxContent>
                    <w:p w14:paraId="1B0096D5" w14:textId="261F0F6A" w:rsidR="00690D6E" w:rsidRPr="00F07D0E" w:rsidRDefault="00690D6E" w:rsidP="006C20D8">
                      <w:pPr>
                        <w:jc w:val="center"/>
                        <w:rPr>
                          <w:sz w:val="22"/>
                          <w:szCs w:val="22"/>
                        </w:rPr>
                      </w:pPr>
                      <w:r w:rsidRPr="00F07D0E">
                        <w:rPr>
                          <w:sz w:val="22"/>
                          <w:szCs w:val="22"/>
                        </w:rPr>
                        <w:t>Update Management</w:t>
                      </w:r>
                      <w:r w:rsidR="00FB2BC6">
                        <w:rPr>
                          <w:sz w:val="22"/>
                          <w:szCs w:val="22"/>
                        </w:rPr>
                        <w:t xml:space="preserve"> </w:t>
                      </w:r>
                      <w:r w:rsidR="002E4F4B">
                        <w:rPr>
                          <w:sz w:val="22"/>
                          <w:szCs w:val="22"/>
                        </w:rPr>
                        <w:t>(also at</w:t>
                      </w:r>
                      <w:r w:rsidR="00FB2BC6">
                        <w:rPr>
                          <w:sz w:val="22"/>
                          <w:szCs w:val="22"/>
                        </w:rPr>
                        <w:t xml:space="preserve"> agreed frequency</w:t>
                      </w:r>
                    </w:p>
                  </w:txbxContent>
                </v:textbox>
              </v:rect>
            </w:pict>
          </mc:Fallback>
        </mc:AlternateContent>
      </w:r>
      <w:r w:rsidR="004A79EF">
        <w:rPr>
          <w:noProof/>
        </w:rPr>
        <mc:AlternateContent>
          <mc:Choice Requires="wps">
            <w:drawing>
              <wp:anchor distT="0" distB="0" distL="114300" distR="114300" simplePos="0" relativeHeight="251945984" behindDoc="0" locked="0" layoutInCell="1" allowOverlap="1" wp14:anchorId="2F2390DF" wp14:editId="02164C86">
                <wp:simplePos x="0" y="0"/>
                <wp:positionH relativeFrom="column">
                  <wp:posOffset>3145155</wp:posOffset>
                </wp:positionH>
                <wp:positionV relativeFrom="paragraph">
                  <wp:posOffset>2871470</wp:posOffset>
                </wp:positionV>
                <wp:extent cx="702945" cy="1543685"/>
                <wp:effectExtent l="0" t="38100" r="78105" b="37465"/>
                <wp:wrapNone/>
                <wp:docPr id="54" name="Connector: Elbow 54"/>
                <wp:cNvGraphicFramePr/>
                <a:graphic xmlns:a="http://schemas.openxmlformats.org/drawingml/2006/main">
                  <a:graphicData uri="http://schemas.microsoft.com/office/word/2010/wordprocessingShape">
                    <wps:wsp>
                      <wps:cNvCnPr/>
                      <wps:spPr>
                        <a:xfrm flipV="1">
                          <a:off x="0" y="0"/>
                          <a:ext cx="702945" cy="1543685"/>
                        </a:xfrm>
                        <a:prstGeom prst="bentConnector3">
                          <a:avLst>
                            <a:gd name="adj1" fmla="val 100558"/>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0D2AE0" id="Connector: Elbow 54" o:spid="_x0000_s1026" type="#_x0000_t34" style="position:absolute;margin-left:247.65pt;margin-top:226.1pt;width:55.35pt;height:121.55pt;flip:y;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" adj="21721" strokecolor="#4472c4 [3204]" strokeweight=".5pt">
                <v:stroke dashstyle="dash" endarrow="block"/>
              </v:shape>
            </w:pict>
          </mc:Fallback>
        </mc:AlternateContent>
      </w:r>
      <w:r w:rsidR="004A79EF">
        <w:rPr>
          <w:noProof/>
        </w:rPr>
        <mc:AlternateContent>
          <mc:Choice Requires="wps">
            <w:drawing>
              <wp:anchor distT="0" distB="0" distL="114300" distR="114300" simplePos="0" relativeHeight="251950080" behindDoc="0" locked="0" layoutInCell="1" allowOverlap="1" wp14:anchorId="137C8B98" wp14:editId="37319C30">
                <wp:simplePos x="0" y="0"/>
                <wp:positionH relativeFrom="column">
                  <wp:posOffset>3874100</wp:posOffset>
                </wp:positionH>
                <wp:positionV relativeFrom="paragraph">
                  <wp:posOffset>1750695</wp:posOffset>
                </wp:positionV>
                <wp:extent cx="0" cy="337820"/>
                <wp:effectExtent l="76200" t="0" r="76200" b="62230"/>
                <wp:wrapNone/>
                <wp:docPr id="65" name="Straight Arrow Connector 65"/>
                <wp:cNvGraphicFramePr/>
                <a:graphic xmlns:a="http://schemas.openxmlformats.org/drawingml/2006/main">
                  <a:graphicData uri="http://schemas.microsoft.com/office/word/2010/wordprocessingShape">
                    <wps:wsp>
                      <wps:cNvCnPr/>
                      <wps:spPr>
                        <a:xfrm>
                          <a:off x="0" y="0"/>
                          <a:ext cx="0" cy="337820"/>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64218FBA" id="Straight Arrow Connector 65" o:spid="_x0000_s1026" type="#_x0000_t32" style="position:absolute;margin-left:305.05pt;margin-top:137.85pt;width:0;height:26.6pt;z-index:251950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" strokecolor="#4472c4 [3204]" strokeweight=".5pt">
                <v:stroke dashstyle="dash" endarrow="block" joinstyle="miter"/>
              </v:shape>
            </w:pict>
          </mc:Fallback>
        </mc:AlternateContent>
      </w:r>
      <w:r w:rsidR="004A79EF">
        <w:rPr>
          <w:noProof/>
        </w:rPr>
        <mc:AlternateContent>
          <mc:Choice Requires="wps">
            <w:drawing>
              <wp:anchor distT="0" distB="0" distL="114300" distR="114300" simplePos="0" relativeHeight="251750400" behindDoc="0" locked="0" layoutInCell="1" allowOverlap="1" wp14:anchorId="4700F42C" wp14:editId="7E37810D">
                <wp:simplePos x="0" y="0"/>
                <wp:positionH relativeFrom="column">
                  <wp:posOffset>1175385</wp:posOffset>
                </wp:positionH>
                <wp:positionV relativeFrom="paragraph">
                  <wp:posOffset>1025302</wp:posOffset>
                </wp:positionV>
                <wp:extent cx="0" cy="383540"/>
                <wp:effectExtent l="76200" t="0" r="95250" b="54610"/>
                <wp:wrapNone/>
                <wp:docPr id="64" name="Straight Arrow Connector 64"/>
                <wp:cNvGraphicFramePr/>
                <a:graphic xmlns:a="http://schemas.openxmlformats.org/drawingml/2006/main">
                  <a:graphicData uri="http://schemas.microsoft.com/office/word/2010/wordprocessingShape">
                    <wps:wsp>
                      <wps:cNvCnPr/>
                      <wps:spPr>
                        <a:xfrm>
                          <a:off x="0" y="0"/>
                          <a:ext cx="0" cy="3835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7154D32E" id="Straight Arrow Connector 64" o:spid="_x0000_s1026" type="#_x0000_t32" style="position:absolute;margin-left:92.55pt;margin-top:80.75pt;width:0;height:30.2pt;z-index:251750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" strokecolor="#4472c4 [3204]" strokeweight=".5pt">
                <v:stroke endarrow="block" joinstyle="miter"/>
              </v:shape>
            </w:pict>
          </mc:Fallback>
        </mc:AlternateContent>
      </w:r>
      <w:r w:rsidR="004A79EF">
        <w:rPr>
          <w:noProof/>
        </w:rPr>
        <mc:AlternateContent>
          <mc:Choice Requires="wps">
            <w:drawing>
              <wp:anchor distT="0" distB="0" distL="114300" distR="114300" simplePos="0" relativeHeight="251770880" behindDoc="0" locked="0" layoutInCell="1" allowOverlap="1" wp14:anchorId="5188D239" wp14:editId="033AAF37">
                <wp:simplePos x="0" y="0"/>
                <wp:positionH relativeFrom="column">
                  <wp:posOffset>1192530</wp:posOffset>
                </wp:positionH>
                <wp:positionV relativeFrom="paragraph">
                  <wp:posOffset>100107</wp:posOffset>
                </wp:positionV>
                <wp:extent cx="0" cy="274320"/>
                <wp:effectExtent l="76200" t="0" r="57150" b="49530"/>
                <wp:wrapNone/>
                <wp:docPr id="82" name="Straight Arrow Connector 82"/>
                <wp:cNvGraphicFramePr/>
                <a:graphic xmlns:a="http://schemas.openxmlformats.org/drawingml/2006/main">
                  <a:graphicData uri="http://schemas.microsoft.com/office/word/2010/wordprocessingShape">
                    <wps:wsp>
                      <wps:cNvCnPr/>
                      <wps:spPr>
                        <a:xfrm>
                          <a:off x="0" y="0"/>
                          <a:ext cx="0" cy="2743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6B084428" id="Straight Arrow Connector 82" o:spid="_x0000_s1026" type="#_x0000_t32" style="position:absolute;margin-left:93.9pt;margin-top:7.9pt;width:0;height:21.6pt;z-index:251770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" strokecolor="#4472c4 [3204]" strokeweight=".5pt">
                <v:stroke endarrow="block" joinstyle="miter"/>
              </v:shape>
            </w:pict>
          </mc:Fallback>
        </mc:AlternateContent>
      </w:r>
      <w:r w:rsidR="004A79EF">
        <w:rPr>
          <w:noProof/>
        </w:rPr>
        <mc:AlternateContent>
          <mc:Choice Requires="wps">
            <w:drawing>
              <wp:anchor distT="0" distB="0" distL="114300" distR="114300" simplePos="0" relativeHeight="251731968" behindDoc="0" locked="0" layoutInCell="1" allowOverlap="1" wp14:anchorId="35C01C41" wp14:editId="0A17B4F8">
                <wp:simplePos x="0" y="0"/>
                <wp:positionH relativeFrom="column">
                  <wp:posOffset>4806315</wp:posOffset>
                </wp:positionH>
                <wp:positionV relativeFrom="paragraph">
                  <wp:posOffset>425673</wp:posOffset>
                </wp:positionV>
                <wp:extent cx="1097280" cy="457200"/>
                <wp:effectExtent l="0" t="0" r="26670" b="19050"/>
                <wp:wrapNone/>
                <wp:docPr id="45" name="Rectangle 45"/>
                <wp:cNvGraphicFramePr/>
                <a:graphic xmlns:a="http://schemas.openxmlformats.org/drawingml/2006/main">
                  <a:graphicData uri="http://schemas.microsoft.com/office/word/2010/wordprocessingShape">
                    <wps:wsp>
                      <wps:cNvSpPr/>
                      <wps:spPr>
                        <a:xfrm>
                          <a:off x="0" y="0"/>
                          <a:ext cx="1097280" cy="457200"/>
                        </a:xfrm>
                        <a:prstGeom prst="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94FA8B7" w14:textId="77777777" w:rsidR="00690D6E" w:rsidRPr="00F07D0E" w:rsidRDefault="00690D6E" w:rsidP="00456D50">
                            <w:pPr>
                              <w:jc w:val="center"/>
                              <w:rPr>
                                <w:sz w:val="22"/>
                                <w:szCs w:val="22"/>
                              </w:rPr>
                            </w:pPr>
                            <w:r w:rsidRPr="00F07D0E">
                              <w:rPr>
                                <w:sz w:val="22"/>
                                <w:szCs w:val="22"/>
                              </w:rPr>
                              <w:t>Update Outage Board</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01C41" id="Rectangle 45" o:spid="_x0000_s1086" style="position:absolute;margin-left:378.45pt;margin-top:33.5pt;width:86.4pt;height:3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" fillcolor="#bf8f00 [2407]" strokecolor="#1f3763 [1604]" strokeweight="1pt">
                <v:textbox inset="0,0,0">
                  <w:txbxContent>
                    <w:p w14:paraId="394FA8B7" w14:textId="77777777" w:rsidR="00690D6E" w:rsidRPr="00F07D0E" w:rsidRDefault="00690D6E" w:rsidP="00456D50">
                      <w:pPr>
                        <w:jc w:val="center"/>
                        <w:rPr>
                          <w:sz w:val="22"/>
                          <w:szCs w:val="22"/>
                        </w:rPr>
                      </w:pPr>
                      <w:r w:rsidRPr="00F07D0E">
                        <w:rPr>
                          <w:sz w:val="22"/>
                          <w:szCs w:val="22"/>
                        </w:rPr>
                        <w:t>Update Outage Board</w:t>
                      </w:r>
                    </w:p>
                  </w:txbxContent>
                </v:textbox>
              </v:rect>
            </w:pict>
          </mc:Fallback>
        </mc:AlternateContent>
      </w:r>
      <w:r w:rsidR="004A79EF">
        <w:rPr>
          <w:noProof/>
        </w:rPr>
        <mc:AlternateContent>
          <mc:Choice Requires="wps">
            <w:drawing>
              <wp:anchor distT="0" distB="0" distL="114300" distR="114300" simplePos="0" relativeHeight="251771904" behindDoc="0" locked="0" layoutInCell="1" allowOverlap="1" wp14:anchorId="1172293A" wp14:editId="2A502085">
                <wp:simplePos x="0" y="0"/>
                <wp:positionH relativeFrom="column">
                  <wp:posOffset>5357495</wp:posOffset>
                </wp:positionH>
                <wp:positionV relativeFrom="paragraph">
                  <wp:posOffset>898748</wp:posOffset>
                </wp:positionV>
                <wp:extent cx="0" cy="457200"/>
                <wp:effectExtent l="76200" t="38100" r="57150" b="19050"/>
                <wp:wrapNone/>
                <wp:docPr id="84" name="Straight Arrow Connector 84"/>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6D6C50F" id="Straight Arrow Connector 84" o:spid="_x0000_s1026" type="#_x0000_t32" style="position:absolute;margin-left:421.85pt;margin-top:70.75pt;width:0;height:36pt;flip:y;z-index:251771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" strokecolor="#4472c4 [3204]" strokeweight=".5pt">
                <v:stroke endarrow="block" joinstyle="miter"/>
              </v:shape>
            </w:pict>
          </mc:Fallback>
        </mc:AlternateContent>
      </w:r>
      <w:r w:rsidR="004A79EF">
        <w:rPr>
          <w:noProof/>
        </w:rPr>
        <mc:AlternateContent>
          <mc:Choice Requires="wps">
            <w:drawing>
              <wp:anchor distT="0" distB="0" distL="114300" distR="114300" simplePos="0" relativeHeight="251705344" behindDoc="0" locked="0" layoutInCell="1" allowOverlap="1" wp14:anchorId="72F5855C" wp14:editId="507C618B">
                <wp:simplePos x="0" y="0"/>
                <wp:positionH relativeFrom="column">
                  <wp:posOffset>1549729</wp:posOffset>
                </wp:positionH>
                <wp:positionV relativeFrom="paragraph">
                  <wp:posOffset>662000</wp:posOffset>
                </wp:positionV>
                <wp:extent cx="502969" cy="1047272"/>
                <wp:effectExtent l="0" t="76200" r="0" b="19685"/>
                <wp:wrapNone/>
                <wp:docPr id="25" name="Connector: Elbow 25"/>
                <wp:cNvGraphicFramePr/>
                <a:graphic xmlns:a="http://schemas.openxmlformats.org/drawingml/2006/main">
                  <a:graphicData uri="http://schemas.microsoft.com/office/word/2010/wordprocessingShape">
                    <wps:wsp>
                      <wps:cNvCnPr/>
                      <wps:spPr>
                        <a:xfrm flipV="1">
                          <a:off x="0" y="0"/>
                          <a:ext cx="502969" cy="1047272"/>
                        </a:xfrm>
                        <a:prstGeom prst="bentConnector3">
                          <a:avLst>
                            <a:gd name="adj1" fmla="val 61494"/>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EA8D59" id="Connector: Elbow 25" o:spid="_x0000_s1026" type="#_x0000_t34" style="position:absolute;margin-left:122.05pt;margin-top:52.15pt;width:39.6pt;height:82.4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" adj="13283" strokecolor="#4472c4 [3204]" strokeweight=".5pt">
                <v:stroke endarrow="block"/>
              </v:shape>
            </w:pict>
          </mc:Fallback>
        </mc:AlternateContent>
      </w:r>
      <w:r w:rsidR="004A79EF">
        <w:rPr>
          <w:noProof/>
        </w:rPr>
        <mc:AlternateContent>
          <mc:Choice Requires="wps">
            <w:drawing>
              <wp:anchor distT="0" distB="0" distL="114300" distR="114300" simplePos="0" relativeHeight="251952128" behindDoc="0" locked="0" layoutInCell="1" allowOverlap="1" wp14:anchorId="321B4803" wp14:editId="394FB12D">
                <wp:simplePos x="0" y="0"/>
                <wp:positionH relativeFrom="column">
                  <wp:posOffset>3239589</wp:posOffset>
                </wp:positionH>
                <wp:positionV relativeFrom="paragraph">
                  <wp:posOffset>608661</wp:posOffset>
                </wp:positionV>
                <wp:extent cx="563493" cy="728460"/>
                <wp:effectExtent l="0" t="25400" r="78105" b="59055"/>
                <wp:wrapNone/>
                <wp:docPr id="71" name="Connector: Elbow 71"/>
                <wp:cNvGraphicFramePr/>
                <a:graphic xmlns:a="http://schemas.openxmlformats.org/drawingml/2006/main">
                  <a:graphicData uri="http://schemas.microsoft.com/office/word/2010/wordprocessingShape">
                    <wps:wsp>
                      <wps:cNvCnPr/>
                      <wps:spPr>
                        <a:xfrm rot="5400000" flipV="1">
                          <a:off x="0" y="0"/>
                          <a:ext cx="563493" cy="728460"/>
                        </a:xfrm>
                        <a:prstGeom prst="bentConnector3">
                          <a:avLst>
                            <a:gd name="adj1" fmla="val -2748"/>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12B3DB" id="Connector: Elbow 71" o:spid="_x0000_s1026" type="#_x0000_t34" style="position:absolute;margin-left:255.1pt;margin-top:47.95pt;width:44.35pt;height:57.35pt;rotation:-90;flip:y;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" adj="-594" strokecolor="#4472c4 [3204]" strokeweight=".5pt">
                <v:stroke dashstyle="dash" endarrow="block"/>
              </v:shape>
            </w:pict>
          </mc:Fallback>
        </mc:AlternateContent>
      </w:r>
      <w:r w:rsidR="004A79EF">
        <w:rPr>
          <w:noProof/>
        </w:rPr>
        <mc:AlternateContent>
          <mc:Choice Requires="wps">
            <w:drawing>
              <wp:anchor distT="0" distB="0" distL="114300" distR="114300" simplePos="0" relativeHeight="251708416" behindDoc="0" locked="0" layoutInCell="1" allowOverlap="1" wp14:anchorId="0BF837CA" wp14:editId="47E7EAD3">
                <wp:simplePos x="0" y="0"/>
                <wp:positionH relativeFrom="column">
                  <wp:posOffset>2044065</wp:posOffset>
                </wp:positionH>
                <wp:positionV relativeFrom="paragraph">
                  <wp:posOffset>456869</wp:posOffset>
                </wp:positionV>
                <wp:extent cx="1097280" cy="457200"/>
                <wp:effectExtent l="0" t="0" r="26670" b="19050"/>
                <wp:wrapNone/>
                <wp:docPr id="30" name="Rectangle 30"/>
                <wp:cNvGraphicFramePr/>
                <a:graphic xmlns:a="http://schemas.openxmlformats.org/drawingml/2006/main">
                  <a:graphicData uri="http://schemas.microsoft.com/office/word/2010/wordprocessingShape">
                    <wps:wsp>
                      <wps:cNvSpPr/>
                      <wps:spPr>
                        <a:xfrm>
                          <a:off x="0" y="0"/>
                          <a:ext cx="1097280" cy="457200"/>
                        </a:xfrm>
                        <a:prstGeom prst="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591DE30" w14:textId="3E5103A9" w:rsidR="00690D6E" w:rsidRPr="00F07D0E" w:rsidRDefault="00690D6E" w:rsidP="00456D50">
                            <w:pPr>
                              <w:jc w:val="center"/>
                              <w:rPr>
                                <w:sz w:val="22"/>
                                <w:szCs w:val="22"/>
                              </w:rPr>
                            </w:pPr>
                            <w:r w:rsidRPr="00F07D0E">
                              <w:rPr>
                                <w:sz w:val="22"/>
                                <w:szCs w:val="22"/>
                              </w:rPr>
                              <w:t>Update Outage Board</w:t>
                            </w: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F837CA" id="Rectangle 30" o:spid="_x0000_s1087" style="position:absolute;margin-left:160.95pt;margin-top:35.95pt;width:86.4pt;height:3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" fillcolor="#bf8f00 [2407]" strokecolor="#1f3763 [1604]" strokeweight="1pt">
                <v:textbox inset="0,0,0">
                  <w:txbxContent>
                    <w:p w14:paraId="3591DE30" w14:textId="3E5103A9" w:rsidR="00690D6E" w:rsidRPr="00F07D0E" w:rsidRDefault="00690D6E" w:rsidP="00456D50">
                      <w:pPr>
                        <w:jc w:val="center"/>
                        <w:rPr>
                          <w:sz w:val="22"/>
                          <w:szCs w:val="22"/>
                        </w:rPr>
                      </w:pPr>
                      <w:r w:rsidRPr="00F07D0E">
                        <w:rPr>
                          <w:sz w:val="22"/>
                          <w:szCs w:val="22"/>
                        </w:rPr>
                        <w:t>Update Outage Board</w:t>
                      </w:r>
                    </w:p>
                  </w:txbxContent>
                </v:textbox>
              </v:rect>
            </w:pict>
          </mc:Fallback>
        </mc:AlternateContent>
      </w:r>
      <w:r w:rsidR="004A79EF">
        <w:rPr>
          <w:noProof/>
        </w:rPr>
        <mc:AlternateContent>
          <mc:Choice Requires="wps">
            <w:drawing>
              <wp:anchor distT="0" distB="0" distL="114300" distR="114300" simplePos="0" relativeHeight="251769856" behindDoc="0" locked="0" layoutInCell="1" allowOverlap="1" wp14:anchorId="235261D1" wp14:editId="37D51BCA">
                <wp:simplePos x="0" y="0"/>
                <wp:positionH relativeFrom="column">
                  <wp:posOffset>2591435</wp:posOffset>
                </wp:positionH>
                <wp:positionV relativeFrom="paragraph">
                  <wp:posOffset>891209</wp:posOffset>
                </wp:positionV>
                <wp:extent cx="0" cy="731520"/>
                <wp:effectExtent l="76200" t="0" r="57150" b="49530"/>
                <wp:wrapNone/>
                <wp:docPr id="81" name="Straight Arrow Connector 81"/>
                <wp:cNvGraphicFramePr/>
                <a:graphic xmlns:a="http://schemas.openxmlformats.org/drawingml/2006/main">
                  <a:graphicData uri="http://schemas.microsoft.com/office/word/2010/wordprocessingShape">
                    <wps:wsp>
                      <wps:cNvCnPr/>
                      <wps:spPr>
                        <a:xfrm>
                          <a:off x="0" y="0"/>
                          <a:ext cx="0" cy="731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E56EE72" id="Straight Arrow Connector 81" o:spid="_x0000_s1026" type="#_x0000_t32" style="position:absolute;margin-left:204.05pt;margin-top:70.15pt;width:0;height:57.6pt;z-index:251769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" strokecolor="#4472c4 [3204]" strokeweight=".5pt">
                <v:stroke endarrow="block" joinstyle="miter"/>
              </v:shape>
            </w:pict>
          </mc:Fallback>
        </mc:AlternateContent>
      </w:r>
      <w:r w:rsidR="004A79EF">
        <w:rPr>
          <w:noProof/>
        </w:rPr>
        <mc:AlternateContent>
          <mc:Choice Requires="wps">
            <w:drawing>
              <wp:anchor distT="0" distB="0" distL="114300" distR="114300" simplePos="0" relativeHeight="251701248" behindDoc="0" locked="0" layoutInCell="1" allowOverlap="1" wp14:anchorId="777ABF0D" wp14:editId="7666B7CE">
                <wp:simplePos x="0" y="0"/>
                <wp:positionH relativeFrom="column">
                  <wp:posOffset>727075</wp:posOffset>
                </wp:positionH>
                <wp:positionV relativeFrom="paragraph">
                  <wp:posOffset>372745</wp:posOffset>
                </wp:positionV>
                <wp:extent cx="914400" cy="640080"/>
                <wp:effectExtent l="0" t="0" r="19050" b="26670"/>
                <wp:wrapNone/>
                <wp:docPr id="17" name="Rectangle 17"/>
                <wp:cNvGraphicFramePr/>
                <a:graphic xmlns:a="http://schemas.openxmlformats.org/drawingml/2006/main">
                  <a:graphicData uri="http://schemas.microsoft.com/office/word/2010/wordprocessingShape">
                    <wps:wsp>
                      <wps:cNvSpPr/>
                      <wps:spPr>
                        <a:xfrm>
                          <a:off x="0" y="0"/>
                          <a:ext cx="914400" cy="640080"/>
                        </a:xfrm>
                        <a:prstGeom prst="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0D41904" w14:textId="682CA0E9" w:rsidR="00690D6E" w:rsidRPr="00F07D0E" w:rsidRDefault="00690D6E" w:rsidP="00456D50">
                            <w:pPr>
                              <w:jc w:val="center"/>
                              <w:rPr>
                                <w:sz w:val="22"/>
                                <w:szCs w:val="22"/>
                              </w:rPr>
                            </w:pPr>
                            <w:r w:rsidRPr="00F07D0E">
                              <w:rPr>
                                <w:sz w:val="22"/>
                                <w:szCs w:val="22"/>
                              </w:rPr>
                              <w:t>Engage Incident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ABF0D" id="Rectangle 17" o:spid="_x0000_s1088" style="position:absolute;margin-left:57.25pt;margin-top:29.35pt;width:1in;height:50.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" fillcolor="#bf8f00 [2407]" strokecolor="#1f3763 [1604]" strokeweight="1pt">
                <v:textbox>
                  <w:txbxContent>
                    <w:p w14:paraId="50D41904" w14:textId="682CA0E9" w:rsidR="00690D6E" w:rsidRPr="00F07D0E" w:rsidRDefault="00690D6E" w:rsidP="00456D50">
                      <w:pPr>
                        <w:jc w:val="center"/>
                        <w:rPr>
                          <w:sz w:val="22"/>
                          <w:szCs w:val="22"/>
                        </w:rPr>
                      </w:pPr>
                      <w:r w:rsidRPr="00F07D0E">
                        <w:rPr>
                          <w:sz w:val="22"/>
                          <w:szCs w:val="22"/>
                        </w:rPr>
                        <w:t>Engage Incident Manager</w:t>
                      </w:r>
                    </w:p>
                  </w:txbxContent>
                </v:textbox>
              </v:rect>
            </w:pict>
          </mc:Fallback>
        </mc:AlternateContent>
      </w:r>
      <w:r w:rsidR="00582456">
        <w:rPr>
          <w:noProof/>
        </w:rPr>
        <mc:AlternateContent>
          <mc:Choice Requires="wps">
            <w:drawing>
              <wp:anchor distT="0" distB="0" distL="114300" distR="114300" simplePos="0" relativeHeight="251942912" behindDoc="0" locked="0" layoutInCell="1" allowOverlap="1" wp14:anchorId="2F684C38" wp14:editId="4A61E76A">
                <wp:simplePos x="0" y="0"/>
                <wp:positionH relativeFrom="column">
                  <wp:posOffset>2051437</wp:posOffset>
                </wp:positionH>
                <wp:positionV relativeFrom="paragraph">
                  <wp:posOffset>2774507</wp:posOffset>
                </wp:positionV>
                <wp:extent cx="112339" cy="1640757"/>
                <wp:effectExtent l="704850" t="76200" r="0" b="36195"/>
                <wp:wrapNone/>
                <wp:docPr id="51" name="Connector: Elbow 51"/>
                <wp:cNvGraphicFramePr/>
                <a:graphic xmlns:a="http://schemas.openxmlformats.org/drawingml/2006/main">
                  <a:graphicData uri="http://schemas.microsoft.com/office/word/2010/wordprocessingShape">
                    <wps:wsp>
                      <wps:cNvCnPr/>
                      <wps:spPr>
                        <a:xfrm flipV="1">
                          <a:off x="0" y="0"/>
                          <a:ext cx="112339" cy="1640757"/>
                        </a:xfrm>
                        <a:prstGeom prst="bentConnector3">
                          <a:avLst>
                            <a:gd name="adj1" fmla="val -620426"/>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3188E4" id="Connector: Elbow 51" o:spid="_x0000_s1026" type="#_x0000_t34" style="position:absolute;margin-left:161.55pt;margin-top:218.45pt;width:8.85pt;height:129.2pt;flip:y;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" adj="-134012" strokecolor="#4472c4 [3204]" strokeweight=".5pt">
                <v:stroke endarrow="block"/>
              </v:shape>
            </w:pict>
          </mc:Fallback>
        </mc:AlternateContent>
      </w:r>
      <w:r w:rsidR="00582456">
        <w:rPr>
          <w:noProof/>
        </w:rPr>
        <mc:AlternateContent>
          <mc:Choice Requires="wps">
            <w:drawing>
              <wp:anchor distT="0" distB="0" distL="114300" distR="114300" simplePos="0" relativeHeight="251936768" behindDoc="0" locked="0" layoutInCell="1" allowOverlap="1" wp14:anchorId="5C0D04F4" wp14:editId="28F7B835">
                <wp:simplePos x="0" y="0"/>
                <wp:positionH relativeFrom="margin">
                  <wp:posOffset>2055191</wp:posOffset>
                </wp:positionH>
                <wp:positionV relativeFrom="paragraph">
                  <wp:posOffset>4121150</wp:posOffset>
                </wp:positionV>
                <wp:extent cx="1097280" cy="635635"/>
                <wp:effectExtent l="0" t="0" r="26670" b="12065"/>
                <wp:wrapNone/>
                <wp:docPr id="8" name="Rectangle 8"/>
                <wp:cNvGraphicFramePr/>
                <a:graphic xmlns:a="http://schemas.openxmlformats.org/drawingml/2006/main">
                  <a:graphicData uri="http://schemas.microsoft.com/office/word/2010/wordprocessingShape">
                    <wps:wsp>
                      <wps:cNvSpPr/>
                      <wps:spPr>
                        <a:xfrm>
                          <a:off x="0" y="0"/>
                          <a:ext cx="1097280" cy="63563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CE9AB64" w14:textId="38985D29" w:rsidR="00690D6E" w:rsidRPr="00F07D0E" w:rsidRDefault="00690D6E" w:rsidP="006C20D8">
                            <w:pPr>
                              <w:jc w:val="center"/>
                              <w:rPr>
                                <w:sz w:val="22"/>
                                <w:szCs w:val="22"/>
                              </w:rPr>
                            </w:pPr>
                            <w:r>
                              <w:rPr>
                                <w:sz w:val="22"/>
                                <w:szCs w:val="22"/>
                              </w:rPr>
                              <w:t>Escalate</w:t>
                            </w:r>
                            <w:r w:rsidR="00582456">
                              <w:rPr>
                                <w:sz w:val="22"/>
                                <w:szCs w:val="22"/>
                              </w:rPr>
                              <w:t xml:space="preserve"> as per escalation matrix</w:t>
                            </w:r>
                            <w:r>
                              <w:rPr>
                                <w:sz w:val="22"/>
                                <w:szCs w:val="2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0D04F4" id="Rectangle 8" o:spid="_x0000_s1089" style="position:absolute;margin-left:161.85pt;margin-top:324.5pt;width:86.4pt;height:50.05pt;z-index:251936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" fillcolor="#00b050" strokecolor="#1f3763 [1604]" strokeweight="1pt">
                <v:textbox>
                  <w:txbxContent>
                    <w:p w14:paraId="1CE9AB64" w14:textId="38985D29" w:rsidR="00690D6E" w:rsidRPr="00F07D0E" w:rsidRDefault="00690D6E" w:rsidP="006C20D8">
                      <w:pPr>
                        <w:jc w:val="center"/>
                        <w:rPr>
                          <w:sz w:val="22"/>
                          <w:szCs w:val="22"/>
                        </w:rPr>
                      </w:pPr>
                      <w:r>
                        <w:rPr>
                          <w:sz w:val="22"/>
                          <w:szCs w:val="22"/>
                        </w:rPr>
                        <w:t>Escalate</w:t>
                      </w:r>
                      <w:r w:rsidR="00582456">
                        <w:rPr>
                          <w:sz w:val="22"/>
                          <w:szCs w:val="22"/>
                        </w:rPr>
                        <w:t xml:space="preserve"> as per escalation matrix</w:t>
                      </w:r>
                      <w:r>
                        <w:rPr>
                          <w:sz w:val="22"/>
                          <w:szCs w:val="22"/>
                        </w:rPr>
                        <w:t xml:space="preserve"> </w:t>
                      </w:r>
                    </w:p>
                  </w:txbxContent>
                </v:textbox>
                <w10:wrap anchorx="margin"/>
              </v:rect>
            </w:pict>
          </mc:Fallback>
        </mc:AlternateContent>
      </w:r>
      <w:r w:rsidR="00D732F1">
        <w:rPr>
          <w:noProof/>
        </w:rPr>
        <mc:AlternateContent>
          <mc:Choice Requires="wps">
            <w:drawing>
              <wp:anchor distT="0" distB="0" distL="114300" distR="114300" simplePos="0" relativeHeight="251743232" behindDoc="0" locked="0" layoutInCell="1" allowOverlap="1" wp14:anchorId="6CA594BF" wp14:editId="4F99EECA">
                <wp:simplePos x="0" y="0"/>
                <wp:positionH relativeFrom="column">
                  <wp:posOffset>0</wp:posOffset>
                </wp:positionH>
                <wp:positionV relativeFrom="paragraph">
                  <wp:posOffset>1126490</wp:posOffset>
                </wp:positionV>
                <wp:extent cx="6126480" cy="47625"/>
                <wp:effectExtent l="0" t="0" r="26670" b="28575"/>
                <wp:wrapNone/>
                <wp:docPr id="57" name="Straight Connector 57"/>
                <wp:cNvGraphicFramePr/>
                <a:graphic xmlns:a="http://schemas.openxmlformats.org/drawingml/2006/main">
                  <a:graphicData uri="http://schemas.microsoft.com/office/word/2010/wordprocessingShape">
                    <wps:wsp>
                      <wps:cNvCnPr/>
                      <wps:spPr>
                        <a:xfrm flipV="1">
                          <a:off x="0" y="0"/>
                          <a:ext cx="6126480" cy="47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79EBA03" id="Straight Connector 57" o:spid="_x0000_s1026" style="position:absolute;flip:y;z-index:251743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88.7pt" to="482.4pt,9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" strokecolor="black [3200]" strokeweight=".5pt">
                <v:stroke joinstyle="miter"/>
              </v:line>
            </w:pict>
          </mc:Fallback>
        </mc:AlternateContent>
      </w:r>
      <w:r w:rsidR="00FB2BC6">
        <w:rPr>
          <w:noProof/>
        </w:rPr>
        <mc:AlternateContent>
          <mc:Choice Requires="wps">
            <w:drawing>
              <wp:anchor distT="0" distB="0" distL="114300" distR="114300" simplePos="0" relativeHeight="251949056" behindDoc="0" locked="0" layoutInCell="1" allowOverlap="1" wp14:anchorId="353B2D70" wp14:editId="10C84648">
                <wp:simplePos x="0" y="0"/>
                <wp:positionH relativeFrom="column">
                  <wp:posOffset>3251592</wp:posOffset>
                </wp:positionH>
                <wp:positionV relativeFrom="paragraph">
                  <wp:posOffset>1241163</wp:posOffset>
                </wp:positionV>
                <wp:extent cx="1242060" cy="515453"/>
                <wp:effectExtent l="0" t="0" r="15240" b="18415"/>
                <wp:wrapNone/>
                <wp:docPr id="56" name="Rectangle 56"/>
                <wp:cNvGraphicFramePr/>
                <a:graphic xmlns:a="http://schemas.openxmlformats.org/drawingml/2006/main">
                  <a:graphicData uri="http://schemas.microsoft.com/office/word/2010/wordprocessingShape">
                    <wps:wsp>
                      <wps:cNvSpPr/>
                      <wps:spPr>
                        <a:xfrm>
                          <a:off x="0" y="0"/>
                          <a:ext cx="1242060" cy="515453"/>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6D1459B" w14:textId="16FCEA87" w:rsidR="00FB2BC6" w:rsidRPr="00F07D0E" w:rsidRDefault="00FB2BC6" w:rsidP="00456D50">
                            <w:pPr>
                              <w:jc w:val="center"/>
                              <w:rPr>
                                <w:sz w:val="22"/>
                                <w:szCs w:val="22"/>
                              </w:rPr>
                            </w:pPr>
                            <w:r>
                              <w:rPr>
                                <w:sz w:val="22"/>
                                <w:szCs w:val="22"/>
                              </w:rPr>
                              <w:t>Agree on update frequency (say 30 min or 1Hr.)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3B2D70" id="Rectangle 56" o:spid="_x0000_s1090" style="position:absolute;margin-left:256.05pt;margin-top:97.75pt;width:97.8pt;height:40.6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" fillcolor="#00b050" strokecolor="#1f3763 [1604]" strokeweight="1pt">
                <v:textbox inset=",0,,0">
                  <w:txbxContent>
                    <w:p w14:paraId="16D1459B" w14:textId="16FCEA87" w:rsidR="00FB2BC6" w:rsidRPr="00F07D0E" w:rsidRDefault="00FB2BC6" w:rsidP="00456D50">
                      <w:pPr>
                        <w:jc w:val="center"/>
                        <w:rPr>
                          <w:sz w:val="22"/>
                          <w:szCs w:val="22"/>
                        </w:rPr>
                      </w:pPr>
                      <w:r>
                        <w:rPr>
                          <w:sz w:val="22"/>
                          <w:szCs w:val="22"/>
                        </w:rPr>
                        <w:t>Agree on update frequency (say 30 min or 1Hr.)</w:t>
                      </w:r>
                    </w:p>
                  </w:txbxContent>
                </v:textbox>
              </v:rect>
            </w:pict>
          </mc:Fallback>
        </mc:AlternateContent>
      </w:r>
      <w:r w:rsidR="00FB2BC6">
        <w:rPr>
          <w:noProof/>
        </w:rPr>
        <mc:AlternateContent>
          <mc:Choice Requires="wps">
            <w:drawing>
              <wp:anchor distT="0" distB="0" distL="114300" distR="114300" simplePos="0" relativeHeight="251748352" behindDoc="0" locked="0" layoutInCell="1" allowOverlap="1" wp14:anchorId="23B30F05" wp14:editId="6E7492C3">
                <wp:simplePos x="0" y="0"/>
                <wp:positionH relativeFrom="column">
                  <wp:posOffset>3315141</wp:posOffset>
                </wp:positionH>
                <wp:positionV relativeFrom="paragraph">
                  <wp:posOffset>2872149</wp:posOffset>
                </wp:positionV>
                <wp:extent cx="536431" cy="670514"/>
                <wp:effectExtent l="0" t="38100" r="73660" b="34925"/>
                <wp:wrapNone/>
                <wp:docPr id="62" name="Connector: Elbow 62"/>
                <wp:cNvGraphicFramePr/>
                <a:graphic xmlns:a="http://schemas.openxmlformats.org/drawingml/2006/main">
                  <a:graphicData uri="http://schemas.microsoft.com/office/word/2010/wordprocessingShape">
                    <wps:wsp>
                      <wps:cNvCnPr/>
                      <wps:spPr>
                        <a:xfrm flipV="1">
                          <a:off x="0" y="0"/>
                          <a:ext cx="536431" cy="670514"/>
                        </a:xfrm>
                        <a:prstGeom prst="bentConnector3">
                          <a:avLst>
                            <a:gd name="adj1" fmla="val 100558"/>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A62C2A" id="Connector: Elbow 62" o:spid="_x0000_s1026" type="#_x0000_t34" style="position:absolute;margin-left:261.05pt;margin-top:226.15pt;width:42.25pt;height:52.8pt;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" adj="21721" strokecolor="#4472c4 [3204]" strokeweight=".5pt">
                <v:stroke endarrow="block"/>
              </v:shape>
            </w:pict>
          </mc:Fallback>
        </mc:AlternateContent>
      </w:r>
      <w:r w:rsidR="00FB2BC6">
        <w:rPr>
          <w:noProof/>
        </w:rPr>
        <mc:AlternateContent>
          <mc:Choice Requires="wps">
            <w:drawing>
              <wp:anchor distT="0" distB="0" distL="114300" distR="114300" simplePos="0" relativeHeight="251760640" behindDoc="0" locked="0" layoutInCell="1" allowOverlap="1" wp14:anchorId="73C822BF" wp14:editId="70E4B614">
                <wp:simplePos x="0" y="0"/>
                <wp:positionH relativeFrom="column">
                  <wp:posOffset>3481360</wp:posOffset>
                </wp:positionH>
                <wp:positionV relativeFrom="paragraph">
                  <wp:posOffset>1700903</wp:posOffset>
                </wp:positionV>
                <wp:extent cx="144862" cy="635856"/>
                <wp:effectExtent l="2222" t="16828" r="66993" b="66992"/>
                <wp:wrapNone/>
                <wp:docPr id="76" name="Connector: Elbow 76"/>
                <wp:cNvGraphicFramePr/>
                <a:graphic xmlns:a="http://schemas.openxmlformats.org/drawingml/2006/main">
                  <a:graphicData uri="http://schemas.microsoft.com/office/word/2010/wordprocessingShape">
                    <wps:wsp>
                      <wps:cNvCnPr/>
                      <wps:spPr>
                        <a:xfrm rot="5400000" flipV="1">
                          <a:off x="0" y="0"/>
                          <a:ext cx="144862" cy="635856"/>
                        </a:xfrm>
                        <a:prstGeom prst="bentConnector3">
                          <a:avLst>
                            <a:gd name="adj1" fmla="val -2748"/>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73D570" id="Connector: Elbow 76" o:spid="_x0000_s1026" type="#_x0000_t34" style="position:absolute;margin-left:274.1pt;margin-top:133.95pt;width:11.4pt;height:50.05pt;rotation:-90;flip:y;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" adj="-594" strokecolor="#4472c4 [3204]" strokeweight=".5pt">
                <v:stroke endarrow="block"/>
              </v:shape>
            </w:pict>
          </mc:Fallback>
        </mc:AlternateContent>
      </w:r>
      <w:r w:rsidR="0040339F">
        <w:rPr>
          <w:noProof/>
        </w:rPr>
        <mc:AlternateContent>
          <mc:Choice Requires="wps">
            <w:drawing>
              <wp:anchor distT="0" distB="0" distL="114300" distR="114300" simplePos="0" relativeHeight="251745280" behindDoc="0" locked="0" layoutInCell="1" allowOverlap="1" wp14:anchorId="08BC9931" wp14:editId="11374F07">
                <wp:simplePos x="0" y="0"/>
                <wp:positionH relativeFrom="column">
                  <wp:posOffset>4362164</wp:posOffset>
                </wp:positionH>
                <wp:positionV relativeFrom="paragraph">
                  <wp:posOffset>2468594</wp:posOffset>
                </wp:positionV>
                <wp:extent cx="277366" cy="429895"/>
                <wp:effectExtent l="0" t="0" r="85090" b="65405"/>
                <wp:wrapNone/>
                <wp:docPr id="59" name="Connector: Elbow 59"/>
                <wp:cNvGraphicFramePr/>
                <a:graphic xmlns:a="http://schemas.openxmlformats.org/drawingml/2006/main">
                  <a:graphicData uri="http://schemas.microsoft.com/office/word/2010/wordprocessingShape">
                    <wps:wsp>
                      <wps:cNvCnPr/>
                      <wps:spPr>
                        <a:xfrm>
                          <a:off x="0" y="0"/>
                          <a:ext cx="277366" cy="429895"/>
                        </a:xfrm>
                        <a:prstGeom prst="bentConnector3">
                          <a:avLst>
                            <a:gd name="adj1" fmla="val 10031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45776F" id="Connector: Elbow 59" o:spid="_x0000_s1026" type="#_x0000_t34" style="position:absolute;margin-left:343.5pt;margin-top:194.4pt;width:21.85pt;height:33.8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" adj="21667" strokecolor="#4472c4 [3204]" strokeweight=".5pt">
                <v:stroke endarrow="block"/>
              </v:shape>
            </w:pict>
          </mc:Fallback>
        </mc:AlternateContent>
      </w:r>
      <w:r w:rsidR="00F36038">
        <w:rPr>
          <w:noProof/>
        </w:rPr>
        <mc:AlternateContent>
          <mc:Choice Requires="wps">
            <w:drawing>
              <wp:anchor distT="0" distB="0" distL="114300" distR="114300" simplePos="0" relativeHeight="251709440" behindDoc="0" locked="0" layoutInCell="1" allowOverlap="1" wp14:anchorId="1CD69B4D" wp14:editId="11DF69A8">
                <wp:simplePos x="0" y="0"/>
                <wp:positionH relativeFrom="column">
                  <wp:posOffset>1952625</wp:posOffset>
                </wp:positionH>
                <wp:positionV relativeFrom="paragraph">
                  <wp:posOffset>1629204</wp:posOffset>
                </wp:positionV>
                <wp:extent cx="1276350" cy="628650"/>
                <wp:effectExtent l="19050" t="19050" r="38100" b="38100"/>
                <wp:wrapNone/>
                <wp:docPr id="32" name="Flowchart: Decision 32"/>
                <wp:cNvGraphicFramePr/>
                <a:graphic xmlns:a="http://schemas.openxmlformats.org/drawingml/2006/main">
                  <a:graphicData uri="http://schemas.microsoft.com/office/word/2010/wordprocessingShape">
                    <wps:wsp>
                      <wps:cNvSpPr/>
                      <wps:spPr>
                        <a:xfrm>
                          <a:off x="0" y="0"/>
                          <a:ext cx="1276350" cy="628650"/>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30E15F" w14:textId="6C23A099" w:rsidR="00690D6E" w:rsidRDefault="00690D6E" w:rsidP="003F7FEB">
                            <w:pPr>
                              <w:jc w:val="center"/>
                            </w:pPr>
                            <w:r>
                              <w:t>L3 Support Required?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69B4D" id="Flowchart: Decision 32" o:spid="_x0000_s1091" type="#_x0000_t110" style="position:absolute;margin-left:153.75pt;margin-top:128.3pt;width:100.5pt;height:4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" fillcolor="#4472c4 [3204]" strokecolor="#1f3763 [1604]" strokeweight="1pt">
                <v:textbox inset="0,0,0,0">
                  <w:txbxContent>
                    <w:p w14:paraId="6D30E15F" w14:textId="6C23A099" w:rsidR="00690D6E" w:rsidRDefault="00690D6E" w:rsidP="003F7FEB">
                      <w:pPr>
                        <w:jc w:val="center"/>
                      </w:pPr>
                      <w:r>
                        <w:t>L3 Support Required?</w:t>
                      </w:r>
                    </w:p>
                  </w:txbxContent>
                </v:textbox>
              </v:shape>
            </w:pict>
          </mc:Fallback>
        </mc:AlternateContent>
      </w:r>
      <w:r w:rsidR="00F36038">
        <w:rPr>
          <w:noProof/>
        </w:rPr>
        <mc:AlternateContent>
          <mc:Choice Requires="wps">
            <w:drawing>
              <wp:anchor distT="0" distB="0" distL="114300" distR="114300" simplePos="0" relativeHeight="251756544" behindDoc="0" locked="0" layoutInCell="1" allowOverlap="1" wp14:anchorId="019F5326" wp14:editId="42E508A7">
                <wp:simplePos x="0" y="0"/>
                <wp:positionH relativeFrom="column">
                  <wp:posOffset>2597150</wp:posOffset>
                </wp:positionH>
                <wp:positionV relativeFrom="paragraph">
                  <wp:posOffset>2261664</wp:posOffset>
                </wp:positionV>
                <wp:extent cx="0" cy="365760"/>
                <wp:effectExtent l="76200" t="0" r="76200" b="53340"/>
                <wp:wrapNone/>
                <wp:docPr id="73" name="Straight Arrow Connector 73"/>
                <wp:cNvGraphicFramePr/>
                <a:graphic xmlns:a="http://schemas.openxmlformats.org/drawingml/2006/main">
                  <a:graphicData uri="http://schemas.microsoft.com/office/word/2010/wordprocessingShape">
                    <wps:wsp>
                      <wps:cNvCnPr/>
                      <wps:spPr>
                        <a:xfrm>
                          <a:off x="0" y="0"/>
                          <a:ext cx="0" cy="3657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573D8B0" id="Straight Arrow Connector 73" o:spid="_x0000_s1026" type="#_x0000_t32" style="position:absolute;margin-left:204.5pt;margin-top:178.1pt;width:0;height:28.8pt;z-index:251756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" strokecolor="#4472c4 [3204]" strokeweight=".5pt">
                <v:stroke endarrow="block" joinstyle="miter"/>
              </v:shape>
            </w:pict>
          </mc:Fallback>
        </mc:AlternateContent>
      </w:r>
      <w:r w:rsidR="00F36038">
        <w:rPr>
          <w:noProof/>
        </w:rPr>
        <mc:AlternateContent>
          <mc:Choice Requires="wps">
            <w:drawing>
              <wp:anchor distT="0" distB="0" distL="114300" distR="114300" simplePos="0" relativeHeight="251759616" behindDoc="0" locked="0" layoutInCell="1" allowOverlap="1" wp14:anchorId="5E0449A6" wp14:editId="7C80CFBD">
                <wp:simplePos x="0" y="0"/>
                <wp:positionH relativeFrom="column">
                  <wp:posOffset>3258185</wp:posOffset>
                </wp:positionH>
                <wp:positionV relativeFrom="paragraph">
                  <wp:posOffset>1717939</wp:posOffset>
                </wp:positionV>
                <wp:extent cx="350520" cy="228600"/>
                <wp:effectExtent l="0" t="0" r="0" b="0"/>
                <wp:wrapNone/>
                <wp:docPr id="75" name="Text Box 75"/>
                <wp:cNvGraphicFramePr/>
                <a:graphic xmlns:a="http://schemas.openxmlformats.org/drawingml/2006/main">
                  <a:graphicData uri="http://schemas.microsoft.com/office/word/2010/wordprocessingShape">
                    <wps:wsp>
                      <wps:cNvSpPr txBox="1"/>
                      <wps:spPr>
                        <a:xfrm>
                          <a:off x="0" y="0"/>
                          <a:ext cx="350520" cy="228600"/>
                        </a:xfrm>
                        <a:prstGeom prst="rect">
                          <a:avLst/>
                        </a:prstGeom>
                        <a:solidFill>
                          <a:schemeClr val="bg1">
                            <a:lumMod val="85000"/>
                          </a:schemeClr>
                        </a:solidFill>
                        <a:ln w="6350">
                          <a:noFill/>
                        </a:ln>
                      </wps:spPr>
                      <wps:txbx>
                        <w:txbxContent>
                          <w:p w14:paraId="1DC4361C" w14:textId="77777777" w:rsidR="00690D6E" w:rsidRDefault="00690D6E" w:rsidP="000572EB">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449A6" id="Text Box 75" o:spid="_x0000_s1092" type="#_x0000_t202" style="position:absolute;margin-left:256.55pt;margin-top:135.25pt;width:27.6pt;height: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" fillcolor="#d8d8d8 [2732]" stroked="f" strokeweight=".5pt">
                <v:textbox>
                  <w:txbxContent>
                    <w:p w14:paraId="1DC4361C" w14:textId="77777777" w:rsidR="00690D6E" w:rsidRDefault="00690D6E" w:rsidP="000572EB">
                      <w:r>
                        <w:t>No</w:t>
                      </w:r>
                    </w:p>
                  </w:txbxContent>
                </v:textbox>
              </v:shape>
            </w:pict>
          </mc:Fallback>
        </mc:AlternateContent>
      </w:r>
      <w:r w:rsidR="005458A4">
        <w:rPr>
          <w:noProof/>
        </w:rPr>
        <mc:AlternateContent>
          <mc:Choice Requires="wps">
            <w:drawing>
              <wp:anchor distT="0" distB="0" distL="114300" distR="114300" simplePos="0" relativeHeight="251715584" behindDoc="0" locked="0" layoutInCell="1" allowOverlap="1" wp14:anchorId="123F3189" wp14:editId="3D9F0FA8">
                <wp:simplePos x="0" y="0"/>
                <wp:positionH relativeFrom="margin">
                  <wp:posOffset>1878965</wp:posOffset>
                </wp:positionH>
                <wp:positionV relativeFrom="paragraph">
                  <wp:posOffset>3231805</wp:posOffset>
                </wp:positionV>
                <wp:extent cx="1428750" cy="628650"/>
                <wp:effectExtent l="19050" t="19050" r="38100" b="38100"/>
                <wp:wrapNone/>
                <wp:docPr id="37" name="Flowchart: Decision 37"/>
                <wp:cNvGraphicFramePr/>
                <a:graphic xmlns:a="http://schemas.openxmlformats.org/drawingml/2006/main">
                  <a:graphicData uri="http://schemas.microsoft.com/office/word/2010/wordprocessingShape">
                    <wps:wsp>
                      <wps:cNvSpPr/>
                      <wps:spPr>
                        <a:xfrm>
                          <a:off x="0" y="0"/>
                          <a:ext cx="1428750" cy="628650"/>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CAD7EFA" w14:textId="5B513ABB" w:rsidR="00690D6E" w:rsidRDefault="00690D6E" w:rsidP="006C20D8">
                            <w:pPr>
                              <w:jc w:val="center"/>
                            </w:pPr>
                            <w:r>
                              <w:t>Response Satisfactory?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F3189" id="Flowchart: Decision 37" o:spid="_x0000_s1093" type="#_x0000_t110" style="position:absolute;margin-left:147.95pt;margin-top:254.45pt;width:112.5pt;height:49.5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" fillcolor="#4472c4 [3204]" strokecolor="#1f3763 [1604]" strokeweight="1pt">
                <v:textbox inset="0,0,0,0">
                  <w:txbxContent>
                    <w:p w14:paraId="3CAD7EFA" w14:textId="5B513ABB" w:rsidR="00690D6E" w:rsidRDefault="00690D6E" w:rsidP="006C20D8">
                      <w:pPr>
                        <w:jc w:val="center"/>
                      </w:pPr>
                      <w:r>
                        <w:t>Response Satisfactory?</w:t>
                      </w:r>
                    </w:p>
                  </w:txbxContent>
                </v:textbox>
                <w10:wrap anchorx="margin"/>
              </v:shape>
            </w:pict>
          </mc:Fallback>
        </mc:AlternateContent>
      </w:r>
      <w:r w:rsidR="005458A4">
        <w:rPr>
          <w:noProof/>
        </w:rPr>
        <mc:AlternateContent>
          <mc:Choice Requires="wps">
            <w:drawing>
              <wp:anchor distT="0" distB="0" distL="114300" distR="114300" simplePos="0" relativeHeight="251940864" behindDoc="0" locked="0" layoutInCell="1" allowOverlap="1" wp14:anchorId="0AE054F8" wp14:editId="1A287155">
                <wp:simplePos x="0" y="0"/>
                <wp:positionH relativeFrom="column">
                  <wp:posOffset>2596515</wp:posOffset>
                </wp:positionH>
                <wp:positionV relativeFrom="paragraph">
                  <wp:posOffset>2986060</wp:posOffset>
                </wp:positionV>
                <wp:extent cx="0" cy="240698"/>
                <wp:effectExtent l="76200" t="0" r="57150" b="64135"/>
                <wp:wrapNone/>
                <wp:docPr id="33" name="Straight Arrow Connector 33"/>
                <wp:cNvGraphicFramePr/>
                <a:graphic xmlns:a="http://schemas.openxmlformats.org/drawingml/2006/main">
                  <a:graphicData uri="http://schemas.microsoft.com/office/word/2010/wordprocessingShape">
                    <wps:wsp>
                      <wps:cNvCnPr/>
                      <wps:spPr>
                        <a:xfrm>
                          <a:off x="0" y="0"/>
                          <a:ext cx="0" cy="24069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F50808" id="Straight Arrow Connector 33" o:spid="_x0000_s1026" type="#_x0000_t32" style="position:absolute;margin-left:204.45pt;margin-top:235.1pt;width:0;height:18.9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" strokecolor="#4472c4 [3204]" strokeweight=".5pt">
                <v:stroke endarrow="block" joinstyle="miter"/>
              </v:shape>
            </w:pict>
          </mc:Fallback>
        </mc:AlternateContent>
      </w:r>
      <w:r w:rsidR="005458A4">
        <w:rPr>
          <w:noProof/>
        </w:rPr>
        <mc:AlternateContent>
          <mc:Choice Requires="wps">
            <w:drawing>
              <wp:anchor distT="0" distB="0" distL="114300" distR="114300" simplePos="0" relativeHeight="251757568" behindDoc="0" locked="0" layoutInCell="1" allowOverlap="1" wp14:anchorId="4B6C233C" wp14:editId="1C90806E">
                <wp:simplePos x="0" y="0"/>
                <wp:positionH relativeFrom="column">
                  <wp:posOffset>2697626</wp:posOffset>
                </wp:positionH>
                <wp:positionV relativeFrom="paragraph">
                  <wp:posOffset>3843855</wp:posOffset>
                </wp:positionV>
                <wp:extent cx="350520" cy="228600"/>
                <wp:effectExtent l="0" t="0" r="0" b="0"/>
                <wp:wrapNone/>
                <wp:docPr id="74" name="Text Box 74"/>
                <wp:cNvGraphicFramePr/>
                <a:graphic xmlns:a="http://schemas.openxmlformats.org/drawingml/2006/main">
                  <a:graphicData uri="http://schemas.microsoft.com/office/word/2010/wordprocessingShape">
                    <wps:wsp>
                      <wps:cNvSpPr txBox="1"/>
                      <wps:spPr>
                        <a:xfrm>
                          <a:off x="0" y="0"/>
                          <a:ext cx="350520" cy="228600"/>
                        </a:xfrm>
                        <a:prstGeom prst="rect">
                          <a:avLst/>
                        </a:prstGeom>
                        <a:solidFill>
                          <a:schemeClr val="bg1">
                            <a:lumMod val="85000"/>
                          </a:schemeClr>
                        </a:solidFill>
                        <a:ln w="6350">
                          <a:noFill/>
                        </a:ln>
                      </wps:spPr>
                      <wps:txbx>
                        <w:txbxContent>
                          <w:p w14:paraId="30EC5E5F" w14:textId="3612D3E2" w:rsidR="00690D6E" w:rsidRDefault="00690D6E">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C233C" id="Text Box 74" o:spid="_x0000_s1094" type="#_x0000_t202" style="position:absolute;margin-left:212.4pt;margin-top:302.65pt;width:27.6pt;height:1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" fillcolor="#d8d8d8 [2732]" stroked="f" strokeweight=".5pt">
                <v:textbox>
                  <w:txbxContent>
                    <w:p w14:paraId="30EC5E5F" w14:textId="3612D3E2" w:rsidR="00690D6E" w:rsidRDefault="00690D6E">
                      <w:r>
                        <w:t>No</w:t>
                      </w:r>
                    </w:p>
                  </w:txbxContent>
                </v:textbox>
              </v:shape>
            </w:pict>
          </mc:Fallback>
        </mc:AlternateContent>
      </w:r>
      <w:r w:rsidR="005458A4">
        <w:rPr>
          <w:noProof/>
        </w:rPr>
        <mc:AlternateContent>
          <mc:Choice Requires="wps">
            <w:drawing>
              <wp:anchor distT="0" distB="0" distL="114300" distR="114300" simplePos="0" relativeHeight="251938816" behindDoc="0" locked="0" layoutInCell="1" allowOverlap="1" wp14:anchorId="22A29D12" wp14:editId="6E9BB86D">
                <wp:simplePos x="0" y="0"/>
                <wp:positionH relativeFrom="column">
                  <wp:posOffset>2597871</wp:posOffset>
                </wp:positionH>
                <wp:positionV relativeFrom="paragraph">
                  <wp:posOffset>3870475</wp:posOffset>
                </wp:positionV>
                <wp:extent cx="0" cy="240698"/>
                <wp:effectExtent l="76200" t="0" r="57150" b="64135"/>
                <wp:wrapNone/>
                <wp:docPr id="19" name="Straight Arrow Connector 19"/>
                <wp:cNvGraphicFramePr/>
                <a:graphic xmlns:a="http://schemas.openxmlformats.org/drawingml/2006/main">
                  <a:graphicData uri="http://schemas.microsoft.com/office/word/2010/wordprocessingShape">
                    <wps:wsp>
                      <wps:cNvCnPr/>
                      <wps:spPr>
                        <a:xfrm>
                          <a:off x="0" y="0"/>
                          <a:ext cx="0" cy="24069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407896" id="Straight Arrow Connector 19" o:spid="_x0000_s1026" type="#_x0000_t32" style="position:absolute;margin-left:204.55pt;margin-top:304.75pt;width:0;height:18.95pt;z-index:251938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" strokecolor="#4472c4 [3204]" strokeweight=".5pt">
                <v:stroke endarrow="block" joinstyle="miter"/>
              </v:shape>
            </w:pict>
          </mc:Fallback>
        </mc:AlternateContent>
      </w:r>
      <w:r w:rsidR="00F07D0E">
        <w:rPr>
          <w:noProof/>
        </w:rPr>
        <mc:AlternateContent>
          <mc:Choice Requires="wps">
            <w:drawing>
              <wp:anchor distT="0" distB="0" distL="114300" distR="114300" simplePos="0" relativeHeight="251768832" behindDoc="0" locked="0" layoutInCell="1" allowOverlap="1" wp14:anchorId="2424A2FE" wp14:editId="0BCCE73B">
                <wp:simplePos x="0" y="0"/>
                <wp:positionH relativeFrom="column">
                  <wp:posOffset>5187686</wp:posOffset>
                </wp:positionH>
                <wp:positionV relativeFrom="paragraph">
                  <wp:posOffset>3296920</wp:posOffset>
                </wp:positionV>
                <wp:extent cx="350520" cy="228600"/>
                <wp:effectExtent l="0" t="0" r="0" b="0"/>
                <wp:wrapNone/>
                <wp:docPr id="80" name="Text Box 80"/>
                <wp:cNvGraphicFramePr/>
                <a:graphic xmlns:a="http://schemas.openxmlformats.org/drawingml/2006/main">
                  <a:graphicData uri="http://schemas.microsoft.com/office/word/2010/wordprocessingShape">
                    <wps:wsp>
                      <wps:cNvSpPr txBox="1"/>
                      <wps:spPr>
                        <a:xfrm>
                          <a:off x="0" y="0"/>
                          <a:ext cx="350520" cy="228600"/>
                        </a:xfrm>
                        <a:prstGeom prst="rect">
                          <a:avLst/>
                        </a:prstGeom>
                        <a:solidFill>
                          <a:schemeClr val="bg1">
                            <a:lumMod val="85000"/>
                          </a:schemeClr>
                        </a:solidFill>
                        <a:ln w="6350">
                          <a:noFill/>
                        </a:ln>
                      </wps:spPr>
                      <wps:txbx>
                        <w:txbxContent>
                          <w:p w14:paraId="334E0EF3" w14:textId="77777777" w:rsidR="00690D6E" w:rsidRDefault="00690D6E" w:rsidP="009D453B">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4A2FE" id="Text Box 80" o:spid="_x0000_s1095" type="#_x0000_t202" style="position:absolute;margin-left:408.5pt;margin-top:259.6pt;width:27.6pt;height:18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" fillcolor="#d8d8d8 [2732]" stroked="f" strokeweight=".5pt">
                <v:textbox>
                  <w:txbxContent>
                    <w:p w14:paraId="334E0EF3" w14:textId="77777777" w:rsidR="00690D6E" w:rsidRDefault="00690D6E" w:rsidP="009D453B">
                      <w:r>
                        <w:t>No</w:t>
                      </w:r>
                    </w:p>
                  </w:txbxContent>
                </v:textbox>
              </v:shape>
            </w:pict>
          </mc:Fallback>
        </mc:AlternateContent>
      </w:r>
      <w:r w:rsidR="00F07D0E">
        <w:rPr>
          <w:noProof/>
        </w:rPr>
        <mc:AlternateContent>
          <mc:Choice Requires="wps">
            <w:drawing>
              <wp:anchor distT="0" distB="0" distL="114300" distR="114300" simplePos="0" relativeHeight="251723776" behindDoc="0" locked="0" layoutInCell="1" allowOverlap="1" wp14:anchorId="307AB6C3" wp14:editId="056280DD">
                <wp:simplePos x="0" y="0"/>
                <wp:positionH relativeFrom="margin">
                  <wp:posOffset>4199255</wp:posOffset>
                </wp:positionH>
                <wp:positionV relativeFrom="paragraph">
                  <wp:posOffset>3794760</wp:posOffset>
                </wp:positionV>
                <wp:extent cx="914400" cy="457200"/>
                <wp:effectExtent l="0" t="0" r="19050" b="19050"/>
                <wp:wrapNone/>
                <wp:docPr id="41" name="Rectangle 41"/>
                <wp:cNvGraphicFramePr/>
                <a:graphic xmlns:a="http://schemas.openxmlformats.org/drawingml/2006/main">
                  <a:graphicData uri="http://schemas.microsoft.com/office/word/2010/wordprocessingShape">
                    <wps:wsp>
                      <wps:cNvSpPr/>
                      <wps:spPr>
                        <a:xfrm>
                          <a:off x="0" y="0"/>
                          <a:ext cx="91440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E7A68F" w14:textId="00ED201A" w:rsidR="00690D6E" w:rsidRPr="00F07D0E" w:rsidRDefault="00690D6E" w:rsidP="006C20D8">
                            <w:pPr>
                              <w:jc w:val="center"/>
                              <w:rPr>
                                <w:sz w:val="22"/>
                                <w:szCs w:val="22"/>
                              </w:rPr>
                            </w:pPr>
                            <w:r w:rsidRPr="00F07D0E">
                              <w:rPr>
                                <w:sz w:val="22"/>
                                <w:szCs w:val="22"/>
                              </w:rPr>
                              <w:t>Update SLA Report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AB6C3" id="Rectangle 41" o:spid="_x0000_s1096" style="position:absolute;margin-left:330.65pt;margin-top:298.8pt;width:1in;height:36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" fillcolor="#4472c4 [3204]" strokecolor="#1f3763 [1604]" strokeweight="1pt">
                <v:textbox>
                  <w:txbxContent>
                    <w:p w14:paraId="26E7A68F" w14:textId="00ED201A" w:rsidR="00690D6E" w:rsidRPr="00F07D0E" w:rsidRDefault="00690D6E" w:rsidP="006C20D8">
                      <w:pPr>
                        <w:jc w:val="center"/>
                        <w:rPr>
                          <w:sz w:val="22"/>
                          <w:szCs w:val="22"/>
                        </w:rPr>
                      </w:pPr>
                      <w:r w:rsidRPr="00F07D0E">
                        <w:rPr>
                          <w:sz w:val="22"/>
                          <w:szCs w:val="22"/>
                        </w:rPr>
                        <w:t>Update SLA Report</w:t>
                      </w:r>
                    </w:p>
                  </w:txbxContent>
                </v:textbox>
                <w10:wrap anchorx="margin"/>
              </v:rect>
            </w:pict>
          </mc:Fallback>
        </mc:AlternateContent>
      </w:r>
      <w:r w:rsidR="00F07D0E">
        <w:rPr>
          <w:noProof/>
        </w:rPr>
        <mc:AlternateContent>
          <mc:Choice Requires="wps">
            <w:drawing>
              <wp:anchor distT="0" distB="0" distL="114300" distR="114300" simplePos="0" relativeHeight="251752448" behindDoc="0" locked="0" layoutInCell="1" allowOverlap="1" wp14:anchorId="2DE053DF" wp14:editId="2EF66133">
                <wp:simplePos x="0" y="0"/>
                <wp:positionH relativeFrom="column">
                  <wp:posOffset>4650740</wp:posOffset>
                </wp:positionH>
                <wp:positionV relativeFrom="paragraph">
                  <wp:posOffset>3535680</wp:posOffset>
                </wp:positionV>
                <wp:extent cx="0" cy="257810"/>
                <wp:effectExtent l="76200" t="0" r="57150" b="66040"/>
                <wp:wrapNone/>
                <wp:docPr id="66" name="Straight Arrow Connector 66"/>
                <wp:cNvGraphicFramePr/>
                <a:graphic xmlns:a="http://schemas.openxmlformats.org/drawingml/2006/main">
                  <a:graphicData uri="http://schemas.microsoft.com/office/word/2010/wordprocessingShape">
                    <wps:wsp>
                      <wps:cNvCnPr/>
                      <wps:spPr>
                        <a:xfrm>
                          <a:off x="0" y="0"/>
                          <a:ext cx="0" cy="2578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C906BF8" id="Straight Arrow Connector 66" o:spid="_x0000_s1026" type="#_x0000_t32" style="position:absolute;margin-left:366.2pt;margin-top:278.4pt;width:0;height:20.3pt;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" strokecolor="#4472c4 [3204]" strokeweight=".5pt">
                <v:stroke endarrow="block" joinstyle="miter"/>
              </v:shape>
            </w:pict>
          </mc:Fallback>
        </mc:AlternateContent>
      </w:r>
      <w:r w:rsidR="00F07D0E">
        <w:rPr>
          <w:noProof/>
        </w:rPr>
        <mc:AlternateContent>
          <mc:Choice Requires="wps">
            <w:drawing>
              <wp:anchor distT="0" distB="0" distL="114300" distR="114300" simplePos="0" relativeHeight="251725824" behindDoc="0" locked="0" layoutInCell="1" allowOverlap="1" wp14:anchorId="290BE4CC" wp14:editId="3CFB9CDF">
                <wp:simplePos x="0" y="0"/>
                <wp:positionH relativeFrom="column">
                  <wp:posOffset>4378960</wp:posOffset>
                </wp:positionH>
                <wp:positionV relativeFrom="paragraph">
                  <wp:posOffset>4489450</wp:posOffset>
                </wp:positionV>
                <wp:extent cx="590550" cy="352425"/>
                <wp:effectExtent l="0" t="0" r="19050" b="28575"/>
                <wp:wrapNone/>
                <wp:docPr id="42" name="Oval 42"/>
                <wp:cNvGraphicFramePr/>
                <a:graphic xmlns:a="http://schemas.openxmlformats.org/drawingml/2006/main">
                  <a:graphicData uri="http://schemas.microsoft.com/office/word/2010/wordprocessingShape">
                    <wps:wsp>
                      <wps:cNvSpPr/>
                      <wps:spPr>
                        <a:xfrm>
                          <a:off x="0" y="0"/>
                          <a:ext cx="590550" cy="352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5A3D264" w14:textId="2E70281A" w:rsidR="00690D6E" w:rsidRPr="00F07D0E" w:rsidRDefault="00690D6E" w:rsidP="00790E09">
                            <w:pPr>
                              <w:jc w:val="center"/>
                              <w:rPr>
                                <w:sz w:val="22"/>
                                <w:szCs w:val="22"/>
                              </w:rPr>
                            </w:pPr>
                            <w:r w:rsidRPr="00F07D0E">
                              <w:rPr>
                                <w:sz w:val="22"/>
                                <w:szCs w:val="22"/>
                              </w:rPr>
                              <w:t>End</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0BE4CC" id="Oval 42" o:spid="_x0000_s1097" style="position:absolute;margin-left:344.8pt;margin-top:353.5pt;width:46.5pt;height:27.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" fillcolor="#4472c4 [3204]" strokecolor="#1f3763 [1604]" strokeweight="1pt">
                <v:stroke joinstyle="miter"/>
                <v:textbox inset="0,,0">
                  <w:txbxContent>
                    <w:p w14:paraId="65A3D264" w14:textId="2E70281A" w:rsidR="00690D6E" w:rsidRPr="00F07D0E" w:rsidRDefault="00690D6E" w:rsidP="00790E09">
                      <w:pPr>
                        <w:jc w:val="center"/>
                        <w:rPr>
                          <w:sz w:val="22"/>
                          <w:szCs w:val="22"/>
                        </w:rPr>
                      </w:pPr>
                      <w:r w:rsidRPr="00F07D0E">
                        <w:rPr>
                          <w:sz w:val="22"/>
                          <w:szCs w:val="22"/>
                        </w:rPr>
                        <w:t>End</w:t>
                      </w:r>
                    </w:p>
                  </w:txbxContent>
                </v:textbox>
              </v:oval>
            </w:pict>
          </mc:Fallback>
        </mc:AlternateContent>
      </w:r>
      <w:r w:rsidR="00F07D0E">
        <w:rPr>
          <w:noProof/>
        </w:rPr>
        <mc:AlternateContent>
          <mc:Choice Requires="wps">
            <w:drawing>
              <wp:anchor distT="0" distB="0" distL="114300" distR="114300" simplePos="0" relativeHeight="251755520" behindDoc="0" locked="0" layoutInCell="1" allowOverlap="1" wp14:anchorId="7E168823" wp14:editId="1BBDEB75">
                <wp:simplePos x="0" y="0"/>
                <wp:positionH relativeFrom="column">
                  <wp:posOffset>4665980</wp:posOffset>
                </wp:positionH>
                <wp:positionV relativeFrom="paragraph">
                  <wp:posOffset>4256405</wp:posOffset>
                </wp:positionV>
                <wp:extent cx="4445" cy="226060"/>
                <wp:effectExtent l="76200" t="0" r="71755" b="59690"/>
                <wp:wrapNone/>
                <wp:docPr id="70" name="Straight Arrow Connector 70"/>
                <wp:cNvGraphicFramePr/>
                <a:graphic xmlns:a="http://schemas.openxmlformats.org/drawingml/2006/main">
                  <a:graphicData uri="http://schemas.microsoft.com/office/word/2010/wordprocessingShape">
                    <wps:wsp>
                      <wps:cNvCnPr/>
                      <wps:spPr>
                        <a:xfrm>
                          <a:off x="0" y="0"/>
                          <a:ext cx="4445" cy="2260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926A76" id="Straight Arrow Connector 70" o:spid="_x0000_s1026" type="#_x0000_t32" style="position:absolute;margin-left:367.4pt;margin-top:335.15pt;width:.35pt;height:17.8pt;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" strokecolor="#4472c4 [3204]" strokeweight=".5pt">
                <v:stroke endarrow="block" joinstyle="miter"/>
              </v:shape>
            </w:pict>
          </mc:Fallback>
        </mc:AlternateContent>
      </w:r>
      <w:r w:rsidR="00F07D0E">
        <w:rPr>
          <w:noProof/>
        </w:rPr>
        <mc:AlternateContent>
          <mc:Choice Requires="wps">
            <w:drawing>
              <wp:anchor distT="0" distB="0" distL="114300" distR="114300" simplePos="0" relativeHeight="251721728" behindDoc="0" locked="0" layoutInCell="1" allowOverlap="1" wp14:anchorId="4C15FCCE" wp14:editId="6B9CFC6D">
                <wp:simplePos x="0" y="0"/>
                <wp:positionH relativeFrom="margin">
                  <wp:posOffset>4053428</wp:posOffset>
                </wp:positionH>
                <wp:positionV relativeFrom="paragraph">
                  <wp:posOffset>2898140</wp:posOffset>
                </wp:positionV>
                <wp:extent cx="1188720" cy="640080"/>
                <wp:effectExtent l="19050" t="19050" r="30480" b="45720"/>
                <wp:wrapNone/>
                <wp:docPr id="40" name="Flowchart: Decision 40"/>
                <wp:cNvGraphicFramePr/>
                <a:graphic xmlns:a="http://schemas.openxmlformats.org/drawingml/2006/main">
                  <a:graphicData uri="http://schemas.microsoft.com/office/word/2010/wordprocessingShape">
                    <wps:wsp>
                      <wps:cNvSpPr/>
                      <wps:spPr>
                        <a:xfrm>
                          <a:off x="0" y="0"/>
                          <a:ext cx="1188720" cy="640080"/>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75DD477" w14:textId="06BA333B" w:rsidR="00690D6E" w:rsidRPr="00F07D0E" w:rsidRDefault="00690D6E" w:rsidP="008C5F5C">
                            <w:pPr>
                              <w:jc w:val="center"/>
                              <w:rPr>
                                <w:sz w:val="22"/>
                                <w:szCs w:val="22"/>
                              </w:rPr>
                            </w:pPr>
                            <w:r w:rsidRPr="00F07D0E">
                              <w:rPr>
                                <w:sz w:val="22"/>
                                <w:szCs w:val="22"/>
                              </w:rPr>
                              <w:t>Breached SLA?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5FCCE" id="Flowchart: Decision 40" o:spid="_x0000_s1098" type="#_x0000_t110" style="position:absolute;margin-left:319.15pt;margin-top:228.2pt;width:93.6pt;height:50.4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" fillcolor="#4472c4 [3204]" strokecolor="#1f3763 [1604]" strokeweight="1pt">
                <v:textbox inset="0,0,0,0">
                  <w:txbxContent>
                    <w:p w14:paraId="275DD477" w14:textId="06BA333B" w:rsidR="00690D6E" w:rsidRPr="00F07D0E" w:rsidRDefault="00690D6E" w:rsidP="008C5F5C">
                      <w:pPr>
                        <w:jc w:val="center"/>
                        <w:rPr>
                          <w:sz w:val="22"/>
                          <w:szCs w:val="22"/>
                        </w:rPr>
                      </w:pPr>
                      <w:r w:rsidRPr="00F07D0E">
                        <w:rPr>
                          <w:sz w:val="22"/>
                          <w:szCs w:val="22"/>
                        </w:rPr>
                        <w:t>Breached SLA?</w:t>
                      </w:r>
                    </w:p>
                  </w:txbxContent>
                </v:textbox>
                <w10:wrap anchorx="margin"/>
              </v:shape>
            </w:pict>
          </mc:Fallback>
        </mc:AlternateContent>
      </w:r>
      <w:r w:rsidR="002573FC">
        <w:rPr>
          <w:noProof/>
        </w:rPr>
        <mc:AlternateContent>
          <mc:Choice Requires="wps">
            <w:drawing>
              <wp:anchor distT="0" distB="0" distL="114300" distR="114300" simplePos="0" relativeHeight="251697152" behindDoc="0" locked="0" layoutInCell="1" allowOverlap="1" wp14:anchorId="5589A9DE" wp14:editId="74102D00">
                <wp:simplePos x="0" y="0"/>
                <wp:positionH relativeFrom="margin">
                  <wp:align>left</wp:align>
                </wp:positionH>
                <wp:positionV relativeFrom="paragraph">
                  <wp:posOffset>1335308</wp:posOffset>
                </wp:positionV>
                <wp:extent cx="558165" cy="3641877"/>
                <wp:effectExtent l="0" t="0" r="0" b="0"/>
                <wp:wrapNone/>
                <wp:docPr id="6" name="Text Box 6"/>
                <wp:cNvGraphicFramePr/>
                <a:graphic xmlns:a="http://schemas.openxmlformats.org/drawingml/2006/main">
                  <a:graphicData uri="http://schemas.microsoft.com/office/word/2010/wordprocessingShape">
                    <wps:wsp>
                      <wps:cNvSpPr txBox="1"/>
                      <wps:spPr>
                        <a:xfrm>
                          <a:off x="0" y="0"/>
                          <a:ext cx="558165" cy="3641877"/>
                        </a:xfrm>
                        <a:prstGeom prst="rect">
                          <a:avLst/>
                        </a:prstGeom>
                        <a:solidFill>
                          <a:schemeClr val="bg1">
                            <a:lumMod val="85000"/>
                          </a:schemeClr>
                        </a:solidFill>
                        <a:ln w="6350">
                          <a:noFill/>
                        </a:ln>
                      </wps:spPr>
                      <wps:txbx>
                        <w:txbxContent>
                          <w:p w14:paraId="2DA661D5" w14:textId="1705E8B9" w:rsidR="00690D6E" w:rsidRPr="00E34EEF" w:rsidRDefault="00690D6E" w:rsidP="00786EF9">
                            <w:pPr>
                              <w:jc w:val="center"/>
                              <w:rPr>
                                <w:b/>
                                <w:bCs/>
                                <w:sz w:val="28"/>
                                <w:szCs w:val="28"/>
                              </w:rPr>
                            </w:pPr>
                            <w:r w:rsidRPr="00E34EEF">
                              <w:rPr>
                                <w:b/>
                                <w:bCs/>
                                <w:sz w:val="28"/>
                                <w:szCs w:val="28"/>
                              </w:rPr>
                              <w:t>Incident Manager</w:t>
                            </w:r>
                          </w:p>
                        </w:txbxContent>
                      </wps:txbx>
                      <wps:bodyPr rot="0" spcFirstLastPara="0" vertOverflow="overflow" horzOverflow="overflow" vert="vert270" wrap="square" lIns="91440" tIns="4572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89A9DE" id="Text Box 6" o:spid="_x0000_s1099" type="#_x0000_t202" style="position:absolute;margin-left:0;margin-top:105.15pt;width:43.95pt;height:286.75pt;z-index:2516971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" fillcolor="#d8d8d8 [2732]" stroked="f" strokeweight=".5pt">
                <v:textbox style="layout-flow:vertical;mso-layout-flow-alt:bottom-to-top" inset=",,,7.2pt">
                  <w:txbxContent>
                    <w:p w14:paraId="2DA661D5" w14:textId="1705E8B9" w:rsidR="00690D6E" w:rsidRPr="00E34EEF" w:rsidRDefault="00690D6E" w:rsidP="00786EF9">
                      <w:pPr>
                        <w:jc w:val="center"/>
                        <w:rPr>
                          <w:b/>
                          <w:bCs/>
                          <w:sz w:val="28"/>
                          <w:szCs w:val="28"/>
                        </w:rPr>
                      </w:pPr>
                      <w:r w:rsidRPr="00E34EEF">
                        <w:rPr>
                          <w:b/>
                          <w:bCs/>
                          <w:sz w:val="28"/>
                          <w:szCs w:val="28"/>
                        </w:rPr>
                        <w:t>Incident Manager</w:t>
                      </w:r>
                    </w:p>
                  </w:txbxContent>
                </v:textbox>
                <w10:wrap anchorx="margin"/>
              </v:shape>
            </w:pict>
          </mc:Fallback>
        </mc:AlternateContent>
      </w:r>
      <w:r w:rsidR="009D453B">
        <w:rPr>
          <w:noProof/>
        </w:rPr>
        <mc:AlternateContent>
          <mc:Choice Requires="wps">
            <w:drawing>
              <wp:anchor distT="0" distB="0" distL="114300" distR="114300" simplePos="0" relativeHeight="251735040" behindDoc="0" locked="0" layoutInCell="1" allowOverlap="1" wp14:anchorId="5743AA7A" wp14:editId="2AE3BEB4">
                <wp:simplePos x="0" y="0"/>
                <wp:positionH relativeFrom="column">
                  <wp:posOffset>5213380</wp:posOffset>
                </wp:positionH>
                <wp:positionV relativeFrom="paragraph">
                  <wp:posOffset>2677169</wp:posOffset>
                </wp:positionV>
                <wp:extent cx="160131" cy="538275"/>
                <wp:effectExtent l="0" t="38100" r="68580" b="33655"/>
                <wp:wrapNone/>
                <wp:docPr id="49" name="Connector: Elbow 49"/>
                <wp:cNvGraphicFramePr/>
                <a:graphic xmlns:a="http://schemas.openxmlformats.org/drawingml/2006/main">
                  <a:graphicData uri="http://schemas.microsoft.com/office/word/2010/wordprocessingShape">
                    <wps:wsp>
                      <wps:cNvCnPr/>
                      <wps:spPr>
                        <a:xfrm flipV="1">
                          <a:off x="0" y="0"/>
                          <a:ext cx="160131" cy="538275"/>
                        </a:xfrm>
                        <a:prstGeom prst="bentConnector3">
                          <a:avLst>
                            <a:gd name="adj1" fmla="val 10000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B85CC9" id="Connector: Elbow 49" o:spid="_x0000_s1026" type="#_x0000_t34" style="position:absolute;margin-left:410.5pt;margin-top:210.8pt;width:12.6pt;height:42.4pt;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" adj="21600" strokecolor="#4472c4 [3204]" strokeweight=".5pt">
                <v:stroke endarrow="block"/>
              </v:shape>
            </w:pict>
          </mc:Fallback>
        </mc:AlternateContent>
      </w:r>
      <w:r w:rsidR="009D453B">
        <w:rPr>
          <w:noProof/>
        </w:rPr>
        <mc:AlternateContent>
          <mc:Choice Requires="wps">
            <w:drawing>
              <wp:anchor distT="0" distB="0" distL="114300" distR="114300" simplePos="0" relativeHeight="251762688" behindDoc="0" locked="0" layoutInCell="1" allowOverlap="1" wp14:anchorId="44D9E85C" wp14:editId="2A6AE361">
                <wp:simplePos x="0" y="0"/>
                <wp:positionH relativeFrom="margin">
                  <wp:align>center</wp:align>
                </wp:positionH>
                <wp:positionV relativeFrom="paragraph">
                  <wp:posOffset>2374310</wp:posOffset>
                </wp:positionV>
                <wp:extent cx="403030" cy="228600"/>
                <wp:effectExtent l="0" t="0" r="0" b="0"/>
                <wp:wrapNone/>
                <wp:docPr id="77" name="Text Box 77"/>
                <wp:cNvGraphicFramePr/>
                <a:graphic xmlns:a="http://schemas.openxmlformats.org/drawingml/2006/main">
                  <a:graphicData uri="http://schemas.microsoft.com/office/word/2010/wordprocessingShape">
                    <wps:wsp>
                      <wps:cNvSpPr txBox="1"/>
                      <wps:spPr>
                        <a:xfrm>
                          <a:off x="0" y="0"/>
                          <a:ext cx="403030" cy="228600"/>
                        </a:xfrm>
                        <a:prstGeom prst="rect">
                          <a:avLst/>
                        </a:prstGeom>
                        <a:solidFill>
                          <a:schemeClr val="bg1">
                            <a:lumMod val="85000"/>
                          </a:schemeClr>
                        </a:solidFill>
                        <a:ln w="6350">
                          <a:noFill/>
                        </a:ln>
                      </wps:spPr>
                      <wps:txbx>
                        <w:txbxContent>
                          <w:p w14:paraId="786F6153" w14:textId="66282237" w:rsidR="00690D6E" w:rsidRDefault="00690D6E" w:rsidP="009D453B">
                            <w: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9E85C" id="Text Box 77" o:spid="_x0000_s1100" type="#_x0000_t202" style="position:absolute;margin-left:0;margin-top:186.95pt;width:31.75pt;height:18pt;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" fillcolor="#d8d8d8 [2732]" stroked="f" strokeweight=".5pt">
                <v:textbox>
                  <w:txbxContent>
                    <w:p w14:paraId="786F6153" w14:textId="66282237" w:rsidR="00690D6E" w:rsidRDefault="00690D6E" w:rsidP="009D453B">
                      <w:r>
                        <w:t>Yes</w:t>
                      </w:r>
                    </w:p>
                  </w:txbxContent>
                </v:textbox>
                <w10:wrap anchorx="margin"/>
              </v:shape>
            </w:pict>
          </mc:Fallback>
        </mc:AlternateContent>
      </w:r>
      <w:r w:rsidR="009D453B">
        <w:rPr>
          <w:noProof/>
        </w:rPr>
        <mc:AlternateContent>
          <mc:Choice Requires="wps">
            <w:drawing>
              <wp:anchor distT="0" distB="0" distL="114300" distR="114300" simplePos="0" relativeHeight="251764736" behindDoc="0" locked="0" layoutInCell="1" allowOverlap="1" wp14:anchorId="16E7EC08" wp14:editId="6F4A75B8">
                <wp:simplePos x="0" y="0"/>
                <wp:positionH relativeFrom="margin">
                  <wp:posOffset>3306445</wp:posOffset>
                </wp:positionH>
                <wp:positionV relativeFrom="paragraph">
                  <wp:posOffset>3293110</wp:posOffset>
                </wp:positionV>
                <wp:extent cx="402590" cy="228600"/>
                <wp:effectExtent l="0" t="0" r="0" b="0"/>
                <wp:wrapNone/>
                <wp:docPr id="78" name="Text Box 78"/>
                <wp:cNvGraphicFramePr/>
                <a:graphic xmlns:a="http://schemas.openxmlformats.org/drawingml/2006/main">
                  <a:graphicData uri="http://schemas.microsoft.com/office/word/2010/wordprocessingShape">
                    <wps:wsp>
                      <wps:cNvSpPr txBox="1"/>
                      <wps:spPr>
                        <a:xfrm>
                          <a:off x="0" y="0"/>
                          <a:ext cx="402590" cy="228600"/>
                        </a:xfrm>
                        <a:prstGeom prst="rect">
                          <a:avLst/>
                        </a:prstGeom>
                        <a:solidFill>
                          <a:schemeClr val="bg1">
                            <a:lumMod val="85000"/>
                          </a:schemeClr>
                        </a:solidFill>
                        <a:ln w="6350">
                          <a:noFill/>
                        </a:ln>
                      </wps:spPr>
                      <wps:txbx>
                        <w:txbxContent>
                          <w:p w14:paraId="2752A311" w14:textId="77777777" w:rsidR="00690D6E" w:rsidRDefault="00690D6E" w:rsidP="009D453B">
                            <w: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7EC08" id="Text Box 78" o:spid="_x0000_s1101" type="#_x0000_t202" style="position:absolute;margin-left:260.35pt;margin-top:259.3pt;width:31.7pt;height:18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" fillcolor="#d8d8d8 [2732]" stroked="f" strokeweight=".5pt">
                <v:textbox>
                  <w:txbxContent>
                    <w:p w14:paraId="2752A311" w14:textId="77777777" w:rsidR="00690D6E" w:rsidRDefault="00690D6E" w:rsidP="009D453B">
                      <w:r>
                        <w:t>Yes</w:t>
                      </w:r>
                    </w:p>
                  </w:txbxContent>
                </v:textbox>
                <w10:wrap anchorx="margin"/>
              </v:shape>
            </w:pict>
          </mc:Fallback>
        </mc:AlternateContent>
      </w:r>
      <w:r w:rsidR="009D453B">
        <w:rPr>
          <w:noProof/>
        </w:rPr>
        <mc:AlternateContent>
          <mc:Choice Requires="wps">
            <w:drawing>
              <wp:anchor distT="0" distB="0" distL="114300" distR="114300" simplePos="0" relativeHeight="251766784" behindDoc="0" locked="0" layoutInCell="1" allowOverlap="1" wp14:anchorId="6E67CD1A" wp14:editId="4CCDEE6B">
                <wp:simplePos x="0" y="0"/>
                <wp:positionH relativeFrom="margin">
                  <wp:posOffset>4168140</wp:posOffset>
                </wp:positionH>
                <wp:positionV relativeFrom="paragraph">
                  <wp:posOffset>3535680</wp:posOffset>
                </wp:positionV>
                <wp:extent cx="403030" cy="228600"/>
                <wp:effectExtent l="0" t="0" r="0" b="0"/>
                <wp:wrapNone/>
                <wp:docPr id="79" name="Text Box 79"/>
                <wp:cNvGraphicFramePr/>
                <a:graphic xmlns:a="http://schemas.openxmlformats.org/drawingml/2006/main">
                  <a:graphicData uri="http://schemas.microsoft.com/office/word/2010/wordprocessingShape">
                    <wps:wsp>
                      <wps:cNvSpPr txBox="1"/>
                      <wps:spPr>
                        <a:xfrm>
                          <a:off x="0" y="0"/>
                          <a:ext cx="403030" cy="228600"/>
                        </a:xfrm>
                        <a:prstGeom prst="rect">
                          <a:avLst/>
                        </a:prstGeom>
                        <a:solidFill>
                          <a:schemeClr val="bg1">
                            <a:lumMod val="85000"/>
                          </a:schemeClr>
                        </a:solidFill>
                        <a:ln w="6350">
                          <a:noFill/>
                        </a:ln>
                      </wps:spPr>
                      <wps:txbx>
                        <w:txbxContent>
                          <w:p w14:paraId="54697DB1" w14:textId="77777777" w:rsidR="00690D6E" w:rsidRDefault="00690D6E" w:rsidP="009D453B">
                            <w: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67CD1A" id="Text Box 79" o:spid="_x0000_s1102" type="#_x0000_t202" style="position:absolute;margin-left:328.2pt;margin-top:278.4pt;width:31.75pt;height:18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" fillcolor="#d8d8d8 [2732]" stroked="f" strokeweight=".5pt">
                <v:textbox>
                  <w:txbxContent>
                    <w:p w14:paraId="54697DB1" w14:textId="77777777" w:rsidR="00690D6E" w:rsidRDefault="00690D6E" w:rsidP="009D453B">
                      <w:r>
                        <w:t>Yes</w:t>
                      </w:r>
                    </w:p>
                  </w:txbxContent>
                </v:textbox>
                <w10:wrap anchorx="margin"/>
              </v:shape>
            </w:pict>
          </mc:Fallback>
        </mc:AlternateContent>
      </w:r>
      <w:r w:rsidR="000572EB">
        <w:rPr>
          <w:noProof/>
        </w:rPr>
        <mc:AlternateContent>
          <mc:Choice Requires="wps">
            <w:drawing>
              <wp:anchor distT="0" distB="0" distL="114300" distR="114300" simplePos="0" relativeHeight="251753472" behindDoc="0" locked="0" layoutInCell="1" allowOverlap="1" wp14:anchorId="0CBAC4D6" wp14:editId="232E4949">
                <wp:simplePos x="0" y="0"/>
                <wp:positionH relativeFrom="column">
                  <wp:posOffset>5355771</wp:posOffset>
                </wp:positionH>
                <wp:positionV relativeFrom="paragraph">
                  <wp:posOffset>1822652</wp:posOffset>
                </wp:positionV>
                <wp:extent cx="0" cy="391886"/>
                <wp:effectExtent l="76200" t="38100" r="57150" b="27305"/>
                <wp:wrapNone/>
                <wp:docPr id="67" name="Straight Arrow Connector 67"/>
                <wp:cNvGraphicFramePr/>
                <a:graphic xmlns:a="http://schemas.openxmlformats.org/drawingml/2006/main">
                  <a:graphicData uri="http://schemas.microsoft.com/office/word/2010/wordprocessingShape">
                    <wps:wsp>
                      <wps:cNvCnPr/>
                      <wps:spPr>
                        <a:xfrm flipV="1">
                          <a:off x="0" y="0"/>
                          <a:ext cx="0" cy="39188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FF47F2" id="Straight Arrow Connector 67" o:spid="_x0000_s1026" type="#_x0000_t32" style="position:absolute;margin-left:421.7pt;margin-top:143.5pt;width:0;height:30.85pt;flip:y;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" strokecolor="#4472c4 [3204]" strokeweight=".5pt">
                <v:stroke endarrow="block" joinstyle="miter"/>
              </v:shape>
            </w:pict>
          </mc:Fallback>
        </mc:AlternateContent>
      </w:r>
      <w:r w:rsidR="00786EF9">
        <w:rPr>
          <w:noProof/>
        </w:rPr>
        <mc:AlternateContent>
          <mc:Choice Requires="wps">
            <w:drawing>
              <wp:anchor distT="0" distB="0" distL="114300" distR="114300" simplePos="0" relativeHeight="251729920" behindDoc="0" locked="0" layoutInCell="1" allowOverlap="1" wp14:anchorId="32B1AD96" wp14:editId="41BE35A9">
                <wp:simplePos x="0" y="0"/>
                <wp:positionH relativeFrom="column">
                  <wp:posOffset>4851155</wp:posOffset>
                </wp:positionH>
                <wp:positionV relativeFrom="paragraph">
                  <wp:posOffset>1366443</wp:posOffset>
                </wp:positionV>
                <wp:extent cx="1005840" cy="457200"/>
                <wp:effectExtent l="0" t="0" r="22860" b="19050"/>
                <wp:wrapNone/>
                <wp:docPr id="44" name="Rectangle 44"/>
                <wp:cNvGraphicFramePr/>
                <a:graphic xmlns:a="http://schemas.openxmlformats.org/drawingml/2006/main">
                  <a:graphicData uri="http://schemas.microsoft.com/office/word/2010/wordprocessingShape">
                    <wps:wsp>
                      <wps:cNvSpPr/>
                      <wps:spPr>
                        <a:xfrm>
                          <a:off x="0" y="0"/>
                          <a:ext cx="100584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453A152" w14:textId="43D61139" w:rsidR="00690D6E" w:rsidRPr="00F07D0E" w:rsidRDefault="00690D6E" w:rsidP="00456D50">
                            <w:pPr>
                              <w:jc w:val="center"/>
                              <w:rPr>
                                <w:sz w:val="22"/>
                                <w:szCs w:val="22"/>
                              </w:rPr>
                            </w:pPr>
                            <w:r w:rsidRPr="00F07D0E">
                              <w:rPr>
                                <w:sz w:val="22"/>
                                <w:szCs w:val="22"/>
                              </w:rPr>
                              <w:t>Send Executive Communication</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B1AD96" id="Rectangle 44" o:spid="_x0000_s1103" style="position:absolute;margin-left:382pt;margin-top:107.6pt;width:79.2pt;height:3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" fillcolor="#4472c4 [3204]" strokecolor="#1f3763 [1604]" strokeweight="1pt">
                <v:textbox inset="0,,0">
                  <w:txbxContent>
                    <w:p w14:paraId="2453A152" w14:textId="43D61139" w:rsidR="00690D6E" w:rsidRPr="00F07D0E" w:rsidRDefault="00690D6E" w:rsidP="00456D50">
                      <w:pPr>
                        <w:jc w:val="center"/>
                        <w:rPr>
                          <w:sz w:val="22"/>
                          <w:szCs w:val="22"/>
                        </w:rPr>
                      </w:pPr>
                      <w:r w:rsidRPr="00F07D0E">
                        <w:rPr>
                          <w:sz w:val="22"/>
                          <w:szCs w:val="22"/>
                        </w:rPr>
                        <w:t>Send Executive Communication</w:t>
                      </w:r>
                    </w:p>
                  </w:txbxContent>
                </v:textbox>
              </v:rect>
            </w:pict>
          </mc:Fallback>
        </mc:AlternateContent>
      </w:r>
      <w:r w:rsidR="00786EF9">
        <w:rPr>
          <w:noProof/>
        </w:rPr>
        <mc:AlternateContent>
          <mc:Choice Requires="wps">
            <w:drawing>
              <wp:anchor distT="0" distB="0" distL="114300" distR="114300" simplePos="0" relativeHeight="251727872" behindDoc="0" locked="0" layoutInCell="1" allowOverlap="1" wp14:anchorId="231D7052" wp14:editId="34F2D6EF">
                <wp:simplePos x="0" y="0"/>
                <wp:positionH relativeFrom="column">
                  <wp:posOffset>4885690</wp:posOffset>
                </wp:positionH>
                <wp:positionV relativeFrom="paragraph">
                  <wp:posOffset>2221230</wp:posOffset>
                </wp:positionV>
                <wp:extent cx="914400" cy="457200"/>
                <wp:effectExtent l="0" t="0" r="19050" b="19050"/>
                <wp:wrapNone/>
                <wp:docPr id="43" name="Rectangle 43"/>
                <wp:cNvGraphicFramePr/>
                <a:graphic xmlns:a="http://schemas.openxmlformats.org/drawingml/2006/main">
                  <a:graphicData uri="http://schemas.microsoft.com/office/word/2010/wordprocessingShape">
                    <wps:wsp>
                      <wps:cNvSpPr/>
                      <wps:spPr>
                        <a:xfrm>
                          <a:off x="0" y="0"/>
                          <a:ext cx="91440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7991BED" w14:textId="1F95E908" w:rsidR="00690D6E" w:rsidRPr="00F07D0E" w:rsidRDefault="00690D6E" w:rsidP="006C20D8">
                            <w:pPr>
                              <w:jc w:val="center"/>
                              <w:rPr>
                                <w:sz w:val="22"/>
                                <w:szCs w:val="22"/>
                              </w:rPr>
                            </w:pPr>
                            <w:r w:rsidRPr="00F07D0E">
                              <w:rPr>
                                <w:sz w:val="22"/>
                                <w:szCs w:val="22"/>
                              </w:rPr>
                              <w:t>Issue Resolved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D7052" id="Rectangle 43" o:spid="_x0000_s1104" style="position:absolute;margin-left:384.7pt;margin-top:174.9pt;width:1in;height:3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" fillcolor="#4472c4 [3204]" strokecolor="#1f3763 [1604]" strokeweight="1pt">
                <v:textbox>
                  <w:txbxContent>
                    <w:p w14:paraId="47991BED" w14:textId="1F95E908" w:rsidR="00690D6E" w:rsidRPr="00F07D0E" w:rsidRDefault="00690D6E" w:rsidP="006C20D8">
                      <w:pPr>
                        <w:jc w:val="center"/>
                        <w:rPr>
                          <w:sz w:val="22"/>
                          <w:szCs w:val="22"/>
                        </w:rPr>
                      </w:pPr>
                      <w:r w:rsidRPr="00F07D0E">
                        <w:rPr>
                          <w:sz w:val="22"/>
                          <w:szCs w:val="22"/>
                        </w:rPr>
                        <w:t>Issue Resolved</w:t>
                      </w:r>
                    </w:p>
                  </w:txbxContent>
                </v:textbox>
              </v:rect>
            </w:pict>
          </mc:Fallback>
        </mc:AlternateContent>
      </w:r>
      <w:r w:rsidR="00786EF9">
        <w:rPr>
          <w:noProof/>
        </w:rPr>
        <mc:AlternateContent>
          <mc:Choice Requires="wps">
            <w:drawing>
              <wp:anchor distT="0" distB="0" distL="114300" distR="114300" simplePos="0" relativeHeight="251717632" behindDoc="0" locked="0" layoutInCell="1" allowOverlap="1" wp14:anchorId="3ED19E67" wp14:editId="68080E14">
                <wp:simplePos x="0" y="0"/>
                <wp:positionH relativeFrom="margin">
                  <wp:posOffset>2151903</wp:posOffset>
                </wp:positionH>
                <wp:positionV relativeFrom="paragraph">
                  <wp:posOffset>2621915</wp:posOffset>
                </wp:positionV>
                <wp:extent cx="895350" cy="352425"/>
                <wp:effectExtent l="0" t="0" r="19050" b="28575"/>
                <wp:wrapNone/>
                <wp:docPr id="38" name="Rectangle 38"/>
                <wp:cNvGraphicFramePr/>
                <a:graphic xmlns:a="http://schemas.openxmlformats.org/drawingml/2006/main">
                  <a:graphicData uri="http://schemas.microsoft.com/office/word/2010/wordprocessingShape">
                    <wps:wsp>
                      <wps:cNvSpPr/>
                      <wps:spPr>
                        <a:xfrm>
                          <a:off x="0" y="0"/>
                          <a:ext cx="895350" cy="352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A48FF6D" w14:textId="5A06A02D" w:rsidR="00690D6E" w:rsidRPr="00F07D0E" w:rsidRDefault="00690D6E" w:rsidP="006C20D8">
                            <w:pPr>
                              <w:jc w:val="center"/>
                              <w:rPr>
                                <w:sz w:val="22"/>
                                <w:szCs w:val="22"/>
                              </w:rPr>
                            </w:pPr>
                            <w:r w:rsidRPr="00F07D0E">
                              <w:rPr>
                                <w:sz w:val="22"/>
                                <w:szCs w:val="22"/>
                              </w:rPr>
                              <w:t>Engage L3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D19E67" id="Rectangle 38" o:spid="_x0000_s1105" style="position:absolute;margin-left:169.45pt;margin-top:206.45pt;width:70.5pt;height:27.7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" fillcolor="#4472c4 [3204]" strokecolor="#1f3763 [1604]" strokeweight="1pt">
                <v:textbox>
                  <w:txbxContent>
                    <w:p w14:paraId="4A48FF6D" w14:textId="5A06A02D" w:rsidR="00690D6E" w:rsidRPr="00F07D0E" w:rsidRDefault="00690D6E" w:rsidP="006C20D8">
                      <w:pPr>
                        <w:jc w:val="center"/>
                        <w:rPr>
                          <w:sz w:val="22"/>
                          <w:szCs w:val="22"/>
                        </w:rPr>
                      </w:pPr>
                      <w:r w:rsidRPr="00F07D0E">
                        <w:rPr>
                          <w:sz w:val="22"/>
                          <w:szCs w:val="22"/>
                        </w:rPr>
                        <w:t>Engage L3</w:t>
                      </w:r>
                    </w:p>
                  </w:txbxContent>
                </v:textbox>
                <w10:wrap anchorx="margin"/>
              </v:rect>
            </w:pict>
          </mc:Fallback>
        </mc:AlternateContent>
      </w:r>
      <w:r w:rsidR="00786EF9">
        <w:rPr>
          <w:noProof/>
        </w:rPr>
        <mc:AlternateContent>
          <mc:Choice Requires="wps">
            <w:drawing>
              <wp:anchor distT="0" distB="0" distL="114300" distR="114300" simplePos="0" relativeHeight="251704320" behindDoc="0" locked="0" layoutInCell="1" allowOverlap="1" wp14:anchorId="5DA5C4A2" wp14:editId="3DBB0A68">
                <wp:simplePos x="0" y="0"/>
                <wp:positionH relativeFrom="column">
                  <wp:posOffset>806541</wp:posOffset>
                </wp:positionH>
                <wp:positionV relativeFrom="paragraph">
                  <wp:posOffset>1412687</wp:posOffset>
                </wp:positionV>
                <wp:extent cx="731520" cy="594360"/>
                <wp:effectExtent l="0" t="0" r="11430" b="15240"/>
                <wp:wrapNone/>
                <wp:docPr id="23" name="Rectangle 23"/>
                <wp:cNvGraphicFramePr/>
                <a:graphic xmlns:a="http://schemas.openxmlformats.org/drawingml/2006/main">
                  <a:graphicData uri="http://schemas.microsoft.com/office/word/2010/wordprocessingShape">
                    <wps:wsp>
                      <wps:cNvSpPr/>
                      <wps:spPr>
                        <a:xfrm>
                          <a:off x="0" y="0"/>
                          <a:ext cx="731520" cy="5943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FE6E6EF" w14:textId="12A1DD26" w:rsidR="00690D6E" w:rsidRPr="00F07D0E" w:rsidRDefault="00690D6E" w:rsidP="00456D50">
                            <w:pPr>
                              <w:jc w:val="center"/>
                              <w:rPr>
                                <w:sz w:val="22"/>
                                <w:szCs w:val="22"/>
                              </w:rPr>
                            </w:pPr>
                            <w:r w:rsidRPr="00F07D0E">
                              <w:rPr>
                                <w:sz w:val="22"/>
                                <w:szCs w:val="22"/>
                              </w:rPr>
                              <w:t>Setup Bridge Call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A5C4A2" id="Rectangle 23" o:spid="_x0000_s1106" style="position:absolute;margin-left:63.5pt;margin-top:111.25pt;width:57.6pt;height:46.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" fillcolor="#4472c4 [3204]" strokecolor="#1f3763 [1604]" strokeweight="1pt">
                <v:textbox>
                  <w:txbxContent>
                    <w:p w14:paraId="2FE6E6EF" w14:textId="12A1DD26" w:rsidR="00690D6E" w:rsidRPr="00F07D0E" w:rsidRDefault="00690D6E" w:rsidP="00456D50">
                      <w:pPr>
                        <w:jc w:val="center"/>
                        <w:rPr>
                          <w:sz w:val="22"/>
                          <w:szCs w:val="22"/>
                        </w:rPr>
                      </w:pPr>
                      <w:r w:rsidRPr="00F07D0E">
                        <w:rPr>
                          <w:sz w:val="22"/>
                          <w:szCs w:val="22"/>
                        </w:rPr>
                        <w:t>Setup Bridge Call</w:t>
                      </w:r>
                    </w:p>
                  </w:txbxContent>
                </v:textbox>
              </v:rect>
            </w:pict>
          </mc:Fallback>
        </mc:AlternateContent>
      </w:r>
      <w:r w:rsidR="00DB162D">
        <w:br w:type="page"/>
      </w:r>
    </w:p>
    <w:p w14:paraId="7A9DE3E3" w14:textId="0B1E0C1D" w:rsidR="005B41F7" w:rsidRDefault="002D4F12" w:rsidP="002D4F12">
      <w:pPr>
        <w:pStyle w:val="Heading2"/>
      </w:pPr>
      <w:bookmarkStart w:id="9" w:name="_Toc57831112"/>
      <w:r w:rsidRPr="002D4F12">
        <w:lastRenderedPageBreak/>
        <w:t>Process Description of Critical Incident Management (P1)</w:t>
      </w:r>
      <w:bookmarkEnd w:id="8"/>
      <w:bookmarkEnd w:id="9"/>
    </w:p>
    <w:p w14:paraId="44F5FB28" w14:textId="2BB118C1" w:rsidR="002D4F12" w:rsidRDefault="002D4F12" w:rsidP="002D4F12"/>
    <w:tbl>
      <w:tblPr>
        <w:tblW w:w="4592" w:type="pct"/>
        <w:tblInd w:w="715" w:type="dxa"/>
        <w:tblLayout w:type="fixed"/>
        <w:tblLook w:val="04A0" w:firstRow="1" w:lastRow="0" w:firstColumn="1" w:lastColumn="0" w:noHBand="0" w:noVBand="1"/>
      </w:tblPr>
      <w:tblGrid>
        <w:gridCol w:w="697"/>
        <w:gridCol w:w="1418"/>
        <w:gridCol w:w="2204"/>
        <w:gridCol w:w="3961"/>
      </w:tblGrid>
      <w:tr w:rsidR="002D4F12" w:rsidRPr="00DB162D" w14:paraId="7347253C" w14:textId="77777777" w:rsidTr="005458A4">
        <w:trPr>
          <w:trHeight w:val="315"/>
        </w:trPr>
        <w:tc>
          <w:tcPr>
            <w:tcW w:w="4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bottom w:w="29" w:type="dxa"/>
              <w:right w:w="115" w:type="dxa"/>
            </w:tcMar>
            <w:vAlign w:val="center"/>
            <w:hideMark/>
          </w:tcPr>
          <w:p w14:paraId="1C785B6A" w14:textId="77777777" w:rsidR="002D4F12" w:rsidRPr="00DB162D" w:rsidRDefault="002D4F12" w:rsidP="00D8589F">
            <w:pPr>
              <w:jc w:val="center"/>
              <w:rPr>
                <w:b/>
                <w:bCs/>
              </w:rPr>
            </w:pPr>
            <w:r w:rsidRPr="00DB162D">
              <w:rPr>
                <w:rFonts w:cs="Calibri"/>
                <w:b/>
                <w:bCs/>
                <w:lang w:eastAsia="en-AU"/>
              </w:rPr>
              <w:t>Step</w:t>
            </w:r>
          </w:p>
        </w:tc>
        <w:tc>
          <w:tcPr>
            <w:tcW w:w="856" w:type="pct"/>
            <w:tcBorders>
              <w:top w:val="single" w:sz="4" w:space="0" w:color="auto"/>
              <w:left w:val="nil"/>
              <w:bottom w:val="single" w:sz="4" w:space="0" w:color="auto"/>
              <w:right w:val="single" w:sz="4" w:space="0" w:color="auto"/>
            </w:tcBorders>
            <w:shd w:val="clear" w:color="auto" w:fill="D9D9D9" w:themeFill="background1" w:themeFillShade="D9"/>
            <w:tcMar>
              <w:top w:w="29" w:type="dxa"/>
              <w:left w:w="115" w:type="dxa"/>
              <w:bottom w:w="29" w:type="dxa"/>
              <w:right w:w="115" w:type="dxa"/>
            </w:tcMar>
            <w:vAlign w:val="center"/>
            <w:hideMark/>
          </w:tcPr>
          <w:p w14:paraId="5057A5E2" w14:textId="77777777" w:rsidR="002D4F12" w:rsidRPr="00DB162D" w:rsidRDefault="002D4F12" w:rsidP="00FD730C">
            <w:pPr>
              <w:ind w:left="-14"/>
              <w:jc w:val="center"/>
              <w:rPr>
                <w:b/>
                <w:bCs/>
              </w:rPr>
            </w:pPr>
            <w:r w:rsidRPr="00DB162D">
              <w:rPr>
                <w:rFonts w:cs="Calibri"/>
                <w:b/>
                <w:bCs/>
                <w:lang w:eastAsia="en-AU"/>
              </w:rPr>
              <w:t>Responsible Group</w:t>
            </w:r>
          </w:p>
        </w:tc>
        <w:tc>
          <w:tcPr>
            <w:tcW w:w="1331" w:type="pct"/>
            <w:tcBorders>
              <w:top w:val="single" w:sz="4" w:space="0" w:color="auto"/>
              <w:left w:val="nil"/>
              <w:bottom w:val="single" w:sz="4" w:space="0" w:color="auto"/>
              <w:right w:val="single" w:sz="4" w:space="0" w:color="auto"/>
            </w:tcBorders>
            <w:shd w:val="clear" w:color="auto" w:fill="D9D9D9" w:themeFill="background1" w:themeFillShade="D9"/>
            <w:tcMar>
              <w:top w:w="29" w:type="dxa"/>
              <w:left w:w="115" w:type="dxa"/>
              <w:bottom w:w="29" w:type="dxa"/>
              <w:right w:w="115" w:type="dxa"/>
            </w:tcMar>
            <w:vAlign w:val="center"/>
            <w:hideMark/>
          </w:tcPr>
          <w:p w14:paraId="4D83B32B" w14:textId="77777777" w:rsidR="002D4F12" w:rsidRPr="00DB162D" w:rsidRDefault="002D4F12" w:rsidP="00D8589F">
            <w:pPr>
              <w:jc w:val="center"/>
              <w:rPr>
                <w:b/>
                <w:bCs/>
              </w:rPr>
            </w:pPr>
            <w:r w:rsidRPr="00DB162D">
              <w:rPr>
                <w:rFonts w:cs="Calibri"/>
                <w:b/>
                <w:bCs/>
                <w:lang w:eastAsia="en-AU"/>
              </w:rPr>
              <w:t>Event</w:t>
            </w:r>
          </w:p>
        </w:tc>
        <w:tc>
          <w:tcPr>
            <w:tcW w:w="2392" w:type="pct"/>
            <w:tcBorders>
              <w:top w:val="single" w:sz="4" w:space="0" w:color="auto"/>
              <w:left w:val="nil"/>
              <w:bottom w:val="single" w:sz="4" w:space="0" w:color="auto"/>
              <w:right w:val="single" w:sz="4" w:space="0" w:color="auto"/>
            </w:tcBorders>
            <w:shd w:val="clear" w:color="auto" w:fill="D9D9D9" w:themeFill="background1" w:themeFillShade="D9"/>
            <w:tcMar>
              <w:top w:w="29" w:type="dxa"/>
              <w:left w:w="115" w:type="dxa"/>
              <w:bottom w:w="29" w:type="dxa"/>
              <w:right w:w="115" w:type="dxa"/>
            </w:tcMar>
            <w:vAlign w:val="center"/>
            <w:hideMark/>
          </w:tcPr>
          <w:p w14:paraId="507D5588" w14:textId="77777777" w:rsidR="002D4F12" w:rsidRPr="00DB162D" w:rsidRDefault="002D4F12" w:rsidP="00D8589F">
            <w:pPr>
              <w:jc w:val="center"/>
              <w:rPr>
                <w:b/>
                <w:bCs/>
              </w:rPr>
            </w:pPr>
            <w:r w:rsidRPr="00DB162D">
              <w:rPr>
                <w:rFonts w:cs="Calibri"/>
                <w:b/>
                <w:bCs/>
                <w:lang w:eastAsia="en-AU"/>
              </w:rPr>
              <w:t>Action</w:t>
            </w:r>
          </w:p>
        </w:tc>
      </w:tr>
      <w:tr w:rsidR="002D4F12" w:rsidRPr="00DB162D" w14:paraId="77495C94" w14:textId="77777777" w:rsidTr="005458A4">
        <w:trPr>
          <w:trHeight w:val="827"/>
        </w:trPr>
        <w:tc>
          <w:tcPr>
            <w:tcW w:w="421" w:type="pct"/>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hideMark/>
          </w:tcPr>
          <w:p w14:paraId="0B6C5F0B" w14:textId="77777777" w:rsidR="002D4F12" w:rsidRPr="00DB162D" w:rsidRDefault="002D4F12" w:rsidP="00D8589F">
            <w:pPr>
              <w:jc w:val="center"/>
              <w:rPr>
                <w:color w:val="000000"/>
              </w:rPr>
            </w:pPr>
            <w:r w:rsidRPr="00DB162D">
              <w:rPr>
                <w:color w:val="000000"/>
              </w:rPr>
              <w:t>1</w:t>
            </w:r>
          </w:p>
        </w:tc>
        <w:tc>
          <w:tcPr>
            <w:tcW w:w="856"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5786E05E" w14:textId="77777777" w:rsidR="002D4F12" w:rsidRPr="00DB162D" w:rsidRDefault="002D4F12" w:rsidP="00FD730C">
            <w:pPr>
              <w:ind w:left="-14"/>
              <w:jc w:val="center"/>
              <w:rPr>
                <w:color w:val="000000"/>
              </w:rPr>
            </w:pPr>
            <w:r w:rsidRPr="00DB162D">
              <w:rPr>
                <w:color w:val="000000"/>
              </w:rPr>
              <w:t>Service Desk</w:t>
            </w:r>
          </w:p>
        </w:tc>
        <w:tc>
          <w:tcPr>
            <w:tcW w:w="1331"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6C5A58E7" w14:textId="77777777" w:rsidR="002D4F12" w:rsidRPr="00DB162D" w:rsidRDefault="002D4F12" w:rsidP="009D2AF8">
            <w:pPr>
              <w:rPr>
                <w:b/>
                <w:bCs/>
                <w:color w:val="000000"/>
              </w:rPr>
            </w:pPr>
            <w:r w:rsidRPr="00DB162D">
              <w:rPr>
                <w:b/>
                <w:bCs/>
                <w:color w:val="000000"/>
              </w:rPr>
              <w:t>Engage Incident Manager</w:t>
            </w:r>
          </w:p>
        </w:tc>
        <w:tc>
          <w:tcPr>
            <w:tcW w:w="2392"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61117F31" w14:textId="77777777" w:rsidR="002D4F12" w:rsidRPr="00DB162D" w:rsidRDefault="002D4F12" w:rsidP="00D8589F">
            <w:pPr>
              <w:rPr>
                <w:color w:val="000000"/>
              </w:rPr>
            </w:pPr>
            <w:r w:rsidRPr="00DB162D">
              <w:rPr>
                <w:color w:val="000000"/>
              </w:rPr>
              <w:t>Service Desk receives the P1 issue and informs Incident Manager about the Issue.</w:t>
            </w:r>
          </w:p>
        </w:tc>
      </w:tr>
      <w:tr w:rsidR="002D4F12" w:rsidRPr="00DB162D" w14:paraId="4C3774EA" w14:textId="77777777" w:rsidTr="005458A4">
        <w:trPr>
          <w:trHeight w:val="710"/>
        </w:trPr>
        <w:tc>
          <w:tcPr>
            <w:tcW w:w="421" w:type="pct"/>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hideMark/>
          </w:tcPr>
          <w:p w14:paraId="54719B8A" w14:textId="77777777" w:rsidR="002D4F12" w:rsidRPr="00DB162D" w:rsidRDefault="002D4F12" w:rsidP="00D8589F">
            <w:pPr>
              <w:jc w:val="center"/>
              <w:rPr>
                <w:color w:val="000000"/>
              </w:rPr>
            </w:pPr>
            <w:r w:rsidRPr="00DB162D">
              <w:rPr>
                <w:color w:val="000000"/>
              </w:rPr>
              <w:t>2</w:t>
            </w:r>
          </w:p>
        </w:tc>
        <w:tc>
          <w:tcPr>
            <w:tcW w:w="856"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2568EE0D" w14:textId="77777777" w:rsidR="002D4F12" w:rsidRPr="00DB162D" w:rsidRDefault="002D4F12" w:rsidP="00FD730C">
            <w:pPr>
              <w:ind w:left="-14"/>
              <w:jc w:val="center"/>
              <w:rPr>
                <w:color w:val="000000"/>
              </w:rPr>
            </w:pPr>
            <w:r w:rsidRPr="00DB162D">
              <w:rPr>
                <w:color w:val="000000"/>
              </w:rPr>
              <w:t>Incident Manager</w:t>
            </w:r>
          </w:p>
        </w:tc>
        <w:tc>
          <w:tcPr>
            <w:tcW w:w="1331"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4581384C" w14:textId="77777777" w:rsidR="002D4F12" w:rsidRPr="00DB162D" w:rsidRDefault="002D4F12" w:rsidP="009D2AF8">
            <w:pPr>
              <w:rPr>
                <w:b/>
                <w:bCs/>
                <w:color w:val="000000"/>
              </w:rPr>
            </w:pPr>
            <w:r w:rsidRPr="00DB162D">
              <w:rPr>
                <w:b/>
                <w:bCs/>
                <w:color w:val="000000"/>
              </w:rPr>
              <w:t xml:space="preserve">Setup Technical Bridge                                          </w:t>
            </w:r>
          </w:p>
        </w:tc>
        <w:tc>
          <w:tcPr>
            <w:tcW w:w="2392"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095991B5" w14:textId="77777777" w:rsidR="002D4F12" w:rsidRPr="00DB162D" w:rsidRDefault="002D4F12" w:rsidP="00D8589F">
            <w:pPr>
              <w:rPr>
                <w:color w:val="000000"/>
              </w:rPr>
            </w:pPr>
            <w:r w:rsidRPr="00DB162D">
              <w:rPr>
                <w:color w:val="000000"/>
              </w:rPr>
              <w:t xml:space="preserve">Setup Bridge call to discuss the Issue and work out a plan </w:t>
            </w:r>
          </w:p>
        </w:tc>
      </w:tr>
      <w:tr w:rsidR="002D4F12" w:rsidRPr="00DB162D" w14:paraId="1DB468A0" w14:textId="77777777" w:rsidTr="005458A4">
        <w:trPr>
          <w:trHeight w:val="900"/>
        </w:trPr>
        <w:tc>
          <w:tcPr>
            <w:tcW w:w="421" w:type="pct"/>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hideMark/>
          </w:tcPr>
          <w:p w14:paraId="068D1CA3" w14:textId="77777777" w:rsidR="002D4F12" w:rsidRPr="00DB162D" w:rsidRDefault="002D4F12" w:rsidP="00D8589F">
            <w:pPr>
              <w:jc w:val="center"/>
              <w:rPr>
                <w:color w:val="000000"/>
              </w:rPr>
            </w:pPr>
            <w:r w:rsidRPr="00DB162D">
              <w:rPr>
                <w:color w:val="000000"/>
              </w:rPr>
              <w:t>3</w:t>
            </w:r>
          </w:p>
        </w:tc>
        <w:tc>
          <w:tcPr>
            <w:tcW w:w="856"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6E9054B5" w14:textId="77777777" w:rsidR="002D4F12" w:rsidRPr="00DB162D" w:rsidRDefault="002D4F12" w:rsidP="00FD730C">
            <w:pPr>
              <w:ind w:left="-14"/>
              <w:jc w:val="center"/>
              <w:rPr>
                <w:color w:val="000000"/>
              </w:rPr>
            </w:pPr>
            <w:r w:rsidRPr="00DB162D">
              <w:rPr>
                <w:color w:val="000000"/>
              </w:rPr>
              <w:t>Service Desk</w:t>
            </w:r>
          </w:p>
        </w:tc>
        <w:tc>
          <w:tcPr>
            <w:tcW w:w="1331"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320E8623" w14:textId="77777777" w:rsidR="002D4F12" w:rsidRPr="00DB162D" w:rsidRDefault="002D4F12" w:rsidP="009D2AF8">
            <w:pPr>
              <w:rPr>
                <w:b/>
                <w:bCs/>
                <w:color w:val="000000"/>
              </w:rPr>
            </w:pPr>
            <w:r w:rsidRPr="00DB162D">
              <w:rPr>
                <w:b/>
                <w:bCs/>
                <w:color w:val="000000"/>
              </w:rPr>
              <w:t>Update Outage Board</w:t>
            </w:r>
          </w:p>
        </w:tc>
        <w:tc>
          <w:tcPr>
            <w:tcW w:w="2392"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723CB338" w14:textId="77777777" w:rsidR="002D4F12" w:rsidRPr="00DB162D" w:rsidRDefault="002D4F12" w:rsidP="00D8589F">
            <w:pPr>
              <w:rPr>
                <w:color w:val="000000"/>
              </w:rPr>
            </w:pPr>
            <w:r w:rsidRPr="00DB162D">
              <w:rPr>
                <w:color w:val="000000"/>
              </w:rPr>
              <w:t>Update the Outage Board with Issue description and Business. </w:t>
            </w:r>
          </w:p>
        </w:tc>
      </w:tr>
      <w:tr w:rsidR="00582456" w:rsidRPr="00DB162D" w14:paraId="121F746C" w14:textId="77777777" w:rsidTr="005458A4">
        <w:trPr>
          <w:trHeight w:val="900"/>
          <w:ins w:id="10" w:author="Sanjeev Kelkar" w:date="2020-12-02T19:17:00Z"/>
        </w:trPr>
        <w:tc>
          <w:tcPr>
            <w:tcW w:w="421" w:type="pct"/>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348A26F4" w14:textId="5BC1FB52" w:rsidR="00582456" w:rsidRPr="00DB162D" w:rsidRDefault="00582456" w:rsidP="00D8589F">
            <w:pPr>
              <w:jc w:val="center"/>
              <w:rPr>
                <w:ins w:id="11" w:author="Sanjeev Kelkar" w:date="2020-12-02T19:17:00Z"/>
                <w:color w:val="000000"/>
              </w:rPr>
            </w:pPr>
            <w:ins w:id="12" w:author="Sanjeev Kelkar" w:date="2020-12-02T19:17:00Z">
              <w:r>
                <w:rPr>
                  <w:color w:val="000000"/>
                </w:rPr>
                <w:t>4</w:t>
              </w:r>
            </w:ins>
          </w:p>
        </w:tc>
        <w:tc>
          <w:tcPr>
            <w:tcW w:w="856"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tcPr>
          <w:p w14:paraId="33052333" w14:textId="5EC4DFE0" w:rsidR="00582456" w:rsidRPr="00DB162D" w:rsidRDefault="00582456" w:rsidP="00FD730C">
            <w:pPr>
              <w:ind w:left="-14"/>
              <w:jc w:val="center"/>
              <w:rPr>
                <w:ins w:id="13" w:author="Sanjeev Kelkar" w:date="2020-12-02T19:17:00Z"/>
                <w:color w:val="000000"/>
              </w:rPr>
            </w:pPr>
            <w:ins w:id="14" w:author="Sanjeev Kelkar" w:date="2020-12-02T19:18:00Z">
              <w:r>
                <w:rPr>
                  <w:color w:val="000000"/>
                </w:rPr>
                <w:t>Incident Manager</w:t>
              </w:r>
            </w:ins>
          </w:p>
        </w:tc>
        <w:tc>
          <w:tcPr>
            <w:tcW w:w="1331"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tcPr>
          <w:p w14:paraId="67243D15" w14:textId="6CA99E22" w:rsidR="00582456" w:rsidRPr="00DB162D" w:rsidRDefault="00582456" w:rsidP="009D2AF8">
            <w:pPr>
              <w:rPr>
                <w:ins w:id="15" w:author="Sanjeev Kelkar" w:date="2020-12-02T19:17:00Z"/>
                <w:b/>
                <w:bCs/>
                <w:color w:val="000000"/>
              </w:rPr>
            </w:pPr>
            <w:ins w:id="16" w:author="Sanjeev Kelkar" w:date="2020-12-02T19:18:00Z">
              <w:r>
                <w:rPr>
                  <w:b/>
                  <w:bCs/>
                  <w:color w:val="000000"/>
                </w:rPr>
                <w:t>Agree on update Frequency</w:t>
              </w:r>
            </w:ins>
          </w:p>
        </w:tc>
        <w:tc>
          <w:tcPr>
            <w:tcW w:w="2392"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tcPr>
          <w:p w14:paraId="74483B7F" w14:textId="088A3316" w:rsidR="00582456" w:rsidRPr="00DB162D" w:rsidRDefault="00582456" w:rsidP="00582456">
            <w:pPr>
              <w:rPr>
                <w:ins w:id="17" w:author="Sanjeev Kelkar" w:date="2020-12-02T19:17:00Z"/>
                <w:color w:val="000000"/>
              </w:rPr>
            </w:pPr>
            <w:ins w:id="18" w:author="Sanjeev Kelkar" w:date="2020-12-02T19:19:00Z">
              <w:r>
                <w:rPr>
                  <w:color w:val="000000"/>
                </w:rPr>
                <w:t>I</w:t>
              </w:r>
              <w:r w:rsidRPr="00582456">
                <w:rPr>
                  <w:color w:val="000000"/>
                </w:rPr>
                <w:t>ncident</w:t>
              </w:r>
              <w:r>
                <w:rPr>
                  <w:color w:val="000000"/>
                </w:rPr>
                <w:t xml:space="preserve"> M</w:t>
              </w:r>
              <w:r w:rsidRPr="00582456">
                <w:rPr>
                  <w:color w:val="000000"/>
                </w:rPr>
                <w:t>anager send</w:t>
              </w:r>
              <w:r>
                <w:rPr>
                  <w:color w:val="000000"/>
                </w:rPr>
                <w:t>s</w:t>
              </w:r>
              <w:r w:rsidRPr="00582456">
                <w:rPr>
                  <w:color w:val="000000"/>
                </w:rPr>
                <w:t xml:space="preserve"> multiple comm</w:t>
              </w:r>
            </w:ins>
            <w:ins w:id="19" w:author="Sanjeev Kelkar" w:date="2020-12-02T19:20:00Z">
              <w:r>
                <w:rPr>
                  <w:color w:val="000000"/>
                </w:rPr>
                <w:t>unication</w:t>
              </w:r>
            </w:ins>
            <w:ins w:id="20" w:author="Sanjeev Kelkar" w:date="2020-12-02T19:19:00Z">
              <w:r w:rsidRPr="00582456">
                <w:rPr>
                  <w:color w:val="000000"/>
                </w:rPr>
                <w:t>s during the incident</w:t>
              </w:r>
            </w:ins>
            <w:ins w:id="21" w:author="Sanjeev Kelkar" w:date="2020-12-02T19:20:00Z">
              <w:r>
                <w:rPr>
                  <w:color w:val="000000"/>
                </w:rPr>
                <w:t xml:space="preserve"> as per agreed frequency (</w:t>
              </w:r>
            </w:ins>
            <w:ins w:id="22" w:author="Sanjeev Kelkar" w:date="2020-12-02T19:19:00Z">
              <w:r w:rsidRPr="00582456">
                <w:rPr>
                  <w:color w:val="000000"/>
                </w:rPr>
                <w:t>It can be</w:t>
              </w:r>
            </w:ins>
            <w:ins w:id="23" w:author="Sanjeev Kelkar" w:date="2020-12-02T19:20:00Z">
              <w:r>
                <w:rPr>
                  <w:color w:val="000000"/>
                </w:rPr>
                <w:t xml:space="preserve"> </w:t>
              </w:r>
            </w:ins>
            <w:ins w:id="24" w:author="Sanjeev Kelkar" w:date="2020-12-02T19:19:00Z">
              <w:r w:rsidRPr="00582456">
                <w:rPr>
                  <w:color w:val="000000"/>
                </w:rPr>
                <w:t>every 30 mins</w:t>
              </w:r>
            </w:ins>
            <w:ins w:id="25" w:author="Sanjeev Kelkar" w:date="2020-12-02T19:20:00Z">
              <w:r>
                <w:rPr>
                  <w:color w:val="000000"/>
                </w:rPr>
                <w:t>,</w:t>
              </w:r>
            </w:ins>
            <w:ins w:id="26" w:author="Sanjeev Kelkar" w:date="2020-12-02T19:19:00Z">
              <w:r w:rsidRPr="00582456">
                <w:rPr>
                  <w:color w:val="000000"/>
                </w:rPr>
                <w:t xml:space="preserve"> 1 hour</w:t>
              </w:r>
            </w:ins>
            <w:ins w:id="27" w:author="Sanjeev Kelkar" w:date="2020-12-02T19:20:00Z">
              <w:r>
                <w:rPr>
                  <w:color w:val="000000"/>
                </w:rPr>
                <w:t xml:space="preserve"> etc.)</w:t>
              </w:r>
            </w:ins>
            <w:ins w:id="28" w:author="Sanjeev Kelkar" w:date="2020-12-02T19:30:00Z">
              <w:r w:rsidR="002E4F4B">
                <w:rPr>
                  <w:color w:val="000000"/>
                </w:rPr>
                <w:t xml:space="preserve"> or when there is a change in status</w:t>
              </w:r>
            </w:ins>
            <w:ins w:id="29" w:author="Sanjeev Kelkar" w:date="2020-12-02T19:31:00Z">
              <w:r w:rsidR="002E4F4B">
                <w:rPr>
                  <w:color w:val="000000"/>
                </w:rPr>
                <w:t xml:space="preserve"> that is worth updating.</w:t>
              </w:r>
            </w:ins>
          </w:p>
        </w:tc>
      </w:tr>
      <w:tr w:rsidR="002D4F12" w:rsidRPr="00DB162D" w14:paraId="596602E4" w14:textId="77777777" w:rsidTr="005458A4">
        <w:trPr>
          <w:trHeight w:val="1133"/>
        </w:trPr>
        <w:tc>
          <w:tcPr>
            <w:tcW w:w="421" w:type="pct"/>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hideMark/>
          </w:tcPr>
          <w:p w14:paraId="2D1E9094" w14:textId="4B841AEC" w:rsidR="002D4F12" w:rsidRPr="00DB162D" w:rsidRDefault="002D4F12" w:rsidP="00D8589F">
            <w:pPr>
              <w:jc w:val="center"/>
              <w:rPr>
                <w:color w:val="000000"/>
              </w:rPr>
            </w:pPr>
            <w:del w:id="30" w:author="Sanjeev Kelkar" w:date="2020-12-02T19:21:00Z">
              <w:r w:rsidRPr="00DB162D" w:rsidDel="00582456">
                <w:rPr>
                  <w:color w:val="000000"/>
                </w:rPr>
                <w:delText>4</w:delText>
              </w:r>
            </w:del>
            <w:ins w:id="31" w:author="Sanjeev Kelkar" w:date="2020-12-02T19:21:00Z">
              <w:r w:rsidR="00582456">
                <w:rPr>
                  <w:color w:val="000000"/>
                </w:rPr>
                <w:t>5</w:t>
              </w:r>
            </w:ins>
          </w:p>
        </w:tc>
        <w:tc>
          <w:tcPr>
            <w:tcW w:w="856"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089D3810" w14:textId="77777777" w:rsidR="002D4F12" w:rsidRPr="00DB162D" w:rsidRDefault="002D4F12" w:rsidP="00FD730C">
            <w:pPr>
              <w:ind w:left="-14"/>
              <w:jc w:val="center"/>
              <w:rPr>
                <w:color w:val="000000"/>
              </w:rPr>
            </w:pPr>
            <w:r w:rsidRPr="00DB162D">
              <w:rPr>
                <w:color w:val="000000"/>
              </w:rPr>
              <w:t>Incident Manager</w:t>
            </w:r>
          </w:p>
        </w:tc>
        <w:tc>
          <w:tcPr>
            <w:tcW w:w="1331"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127C7D6E" w14:textId="77777777" w:rsidR="002D4F12" w:rsidRPr="00DB162D" w:rsidRDefault="002D4F12" w:rsidP="009D2AF8">
            <w:pPr>
              <w:rPr>
                <w:b/>
                <w:bCs/>
                <w:color w:val="000000"/>
              </w:rPr>
            </w:pPr>
            <w:r w:rsidRPr="00DB162D">
              <w:rPr>
                <w:b/>
                <w:bCs/>
                <w:color w:val="000000"/>
              </w:rPr>
              <w:t>L3 support required</w:t>
            </w:r>
          </w:p>
        </w:tc>
        <w:tc>
          <w:tcPr>
            <w:tcW w:w="2392"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4CE4A09A" w14:textId="77777777" w:rsidR="002D4F12" w:rsidRPr="00DB162D" w:rsidRDefault="002D4F12" w:rsidP="00D8589F">
            <w:pPr>
              <w:rPr>
                <w:color w:val="000000"/>
              </w:rPr>
            </w:pPr>
            <w:r w:rsidRPr="00DB162D">
              <w:rPr>
                <w:color w:val="000000"/>
              </w:rPr>
              <w:t>Incident manager determines if L3 support is required?</w:t>
            </w:r>
          </w:p>
          <w:p w14:paraId="79F22442" w14:textId="77777777" w:rsidR="002D4F12" w:rsidRPr="00DB162D" w:rsidRDefault="002D4F12" w:rsidP="00D8589F">
            <w:pPr>
              <w:rPr>
                <w:color w:val="000000"/>
              </w:rPr>
            </w:pPr>
            <w:r w:rsidRPr="00DB162D">
              <w:rPr>
                <w:color w:val="000000"/>
              </w:rPr>
              <w:t>If yes, L3 support from OEM/ Third party companies are involved.</w:t>
            </w:r>
          </w:p>
        </w:tc>
      </w:tr>
      <w:tr w:rsidR="002D4F12" w:rsidRPr="00DB162D" w14:paraId="5EAC6DD2" w14:textId="77777777" w:rsidTr="005458A4">
        <w:trPr>
          <w:trHeight w:val="1200"/>
        </w:trPr>
        <w:tc>
          <w:tcPr>
            <w:tcW w:w="421" w:type="pct"/>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3989DC0A" w14:textId="11587F31" w:rsidR="002D4F12" w:rsidRPr="00DB162D" w:rsidRDefault="002D4F12" w:rsidP="00D8589F">
            <w:pPr>
              <w:jc w:val="center"/>
              <w:rPr>
                <w:color w:val="000000"/>
              </w:rPr>
            </w:pPr>
            <w:del w:id="32" w:author="Sanjeev Kelkar" w:date="2020-12-02T19:21:00Z">
              <w:r w:rsidRPr="00DB162D" w:rsidDel="00582456">
                <w:rPr>
                  <w:color w:val="000000"/>
                </w:rPr>
                <w:delText>5</w:delText>
              </w:r>
            </w:del>
            <w:ins w:id="33" w:author="Sanjeev Kelkar" w:date="2020-12-02T19:21:00Z">
              <w:r w:rsidR="00582456">
                <w:rPr>
                  <w:color w:val="000000"/>
                </w:rPr>
                <w:t>6</w:t>
              </w:r>
            </w:ins>
          </w:p>
        </w:tc>
        <w:tc>
          <w:tcPr>
            <w:tcW w:w="856"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78CB4518" w14:textId="77777777" w:rsidR="002D4F12" w:rsidRPr="00DB162D" w:rsidRDefault="002D4F12" w:rsidP="00FD730C">
            <w:pPr>
              <w:ind w:left="-14"/>
              <w:jc w:val="center"/>
              <w:rPr>
                <w:color w:val="000000"/>
              </w:rPr>
            </w:pPr>
            <w:r w:rsidRPr="00DB162D">
              <w:rPr>
                <w:color w:val="000000"/>
              </w:rPr>
              <w:t>Incident Manager</w:t>
            </w:r>
          </w:p>
        </w:tc>
        <w:tc>
          <w:tcPr>
            <w:tcW w:w="1331"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2926A547" w14:textId="77777777" w:rsidR="002D4F12" w:rsidRPr="00DB162D" w:rsidRDefault="002D4F12" w:rsidP="009D2AF8">
            <w:pPr>
              <w:rPr>
                <w:b/>
                <w:bCs/>
                <w:color w:val="000000"/>
              </w:rPr>
            </w:pPr>
            <w:r w:rsidRPr="00DB162D">
              <w:rPr>
                <w:b/>
                <w:bCs/>
                <w:color w:val="000000"/>
              </w:rPr>
              <w:t>Response satisfactory</w:t>
            </w:r>
          </w:p>
        </w:tc>
        <w:tc>
          <w:tcPr>
            <w:tcW w:w="2392"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72296D16" w14:textId="77777777" w:rsidR="002D4F12" w:rsidRDefault="002D4F12" w:rsidP="00D8589F">
            <w:pPr>
              <w:rPr>
                <w:color w:val="000000"/>
              </w:rPr>
            </w:pPr>
            <w:r w:rsidRPr="00DB162D">
              <w:rPr>
                <w:color w:val="000000"/>
              </w:rPr>
              <w:t>If the response is satisfactory, information is passed to (customer and service provider’s) service delivery manager</w:t>
            </w:r>
          </w:p>
          <w:p w14:paraId="5D735314" w14:textId="77777777" w:rsidR="005458A4" w:rsidRDefault="005458A4" w:rsidP="00D8589F">
            <w:pPr>
              <w:rPr>
                <w:color w:val="000000"/>
              </w:rPr>
            </w:pPr>
          </w:p>
          <w:p w14:paraId="4A9F5C80" w14:textId="747CCEDE" w:rsidR="005458A4" w:rsidRPr="00DB162D" w:rsidRDefault="00F23E76" w:rsidP="00D8589F">
            <w:pPr>
              <w:rPr>
                <w:color w:val="000000"/>
              </w:rPr>
            </w:pPr>
            <w:ins w:id="34" w:author="Sanjeev Kelkar" w:date="2020-12-02T19:50:00Z">
              <w:r w:rsidRPr="00F23E76">
                <w:rPr>
                  <w:color w:val="000000"/>
                </w:rPr>
                <w:t xml:space="preserve">Escalate </w:t>
              </w:r>
              <w:r>
                <w:rPr>
                  <w:color w:val="000000"/>
                </w:rPr>
                <w:t xml:space="preserve">as per the escalation matrix </w:t>
              </w:r>
              <w:r w:rsidRPr="00F23E76">
                <w:rPr>
                  <w:color w:val="000000"/>
                </w:rPr>
                <w:t>if the response is not satisfactory</w:t>
              </w:r>
            </w:ins>
          </w:p>
        </w:tc>
      </w:tr>
      <w:tr w:rsidR="002D4F12" w:rsidRPr="00DB162D" w14:paraId="37D4E7B1" w14:textId="77777777" w:rsidTr="005458A4">
        <w:trPr>
          <w:trHeight w:val="600"/>
        </w:trPr>
        <w:tc>
          <w:tcPr>
            <w:tcW w:w="421" w:type="pct"/>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17FDEA88" w14:textId="00AF8913" w:rsidR="002D4F12" w:rsidRPr="00DB162D" w:rsidRDefault="002D4F12" w:rsidP="00D8589F">
            <w:pPr>
              <w:jc w:val="center"/>
              <w:rPr>
                <w:color w:val="000000"/>
              </w:rPr>
            </w:pPr>
            <w:del w:id="35" w:author="Sanjeev Kelkar" w:date="2020-12-02T19:21:00Z">
              <w:r w:rsidRPr="00DB162D" w:rsidDel="00582456">
                <w:rPr>
                  <w:color w:val="000000"/>
                </w:rPr>
                <w:delText>6</w:delText>
              </w:r>
            </w:del>
            <w:ins w:id="36" w:author="Sanjeev Kelkar" w:date="2020-12-02T19:21:00Z">
              <w:r w:rsidR="00582456">
                <w:rPr>
                  <w:color w:val="000000"/>
                </w:rPr>
                <w:t>7</w:t>
              </w:r>
            </w:ins>
          </w:p>
        </w:tc>
        <w:tc>
          <w:tcPr>
            <w:tcW w:w="856"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tcPr>
          <w:p w14:paraId="031B23B3" w14:textId="77777777" w:rsidR="002D4F12" w:rsidRPr="00DB162D" w:rsidRDefault="002D4F12" w:rsidP="00FD730C">
            <w:pPr>
              <w:ind w:left="-14"/>
              <w:jc w:val="center"/>
              <w:rPr>
                <w:color w:val="000000"/>
              </w:rPr>
            </w:pPr>
            <w:r w:rsidRPr="00DB162D">
              <w:rPr>
                <w:color w:val="000000"/>
              </w:rPr>
              <w:t>Incident Manager</w:t>
            </w:r>
          </w:p>
        </w:tc>
        <w:tc>
          <w:tcPr>
            <w:tcW w:w="1331"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tcPr>
          <w:p w14:paraId="433537A9" w14:textId="77777777" w:rsidR="002D4F12" w:rsidRPr="00DB162D" w:rsidRDefault="002D4F12" w:rsidP="009D2AF8">
            <w:pPr>
              <w:rPr>
                <w:b/>
                <w:bCs/>
                <w:color w:val="000000"/>
              </w:rPr>
            </w:pPr>
            <w:r w:rsidRPr="00DB162D">
              <w:rPr>
                <w:b/>
                <w:bCs/>
                <w:color w:val="000000"/>
              </w:rPr>
              <w:t>SLA breached</w:t>
            </w:r>
          </w:p>
        </w:tc>
        <w:tc>
          <w:tcPr>
            <w:tcW w:w="2392"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tcPr>
          <w:p w14:paraId="6BA5199F" w14:textId="77777777" w:rsidR="002D4F12" w:rsidRPr="00DB162D" w:rsidRDefault="002D4F12" w:rsidP="00D8589F">
            <w:pPr>
              <w:rPr>
                <w:color w:val="000000"/>
              </w:rPr>
            </w:pPr>
            <w:r w:rsidRPr="00DB162D">
              <w:rPr>
                <w:color w:val="000000"/>
              </w:rPr>
              <w:t>If the SLA has breached, incident is updated in the SLA report</w:t>
            </w:r>
          </w:p>
        </w:tc>
      </w:tr>
      <w:tr w:rsidR="002D4F12" w:rsidRPr="00DB162D" w14:paraId="127316EF" w14:textId="77777777" w:rsidTr="005458A4">
        <w:trPr>
          <w:trHeight w:val="782"/>
        </w:trPr>
        <w:tc>
          <w:tcPr>
            <w:tcW w:w="421" w:type="pct"/>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7DC93FBF" w14:textId="7D827DCD" w:rsidR="002D4F12" w:rsidRPr="00DB162D" w:rsidRDefault="002D4F12" w:rsidP="00D8589F">
            <w:pPr>
              <w:jc w:val="center"/>
              <w:rPr>
                <w:color w:val="000000"/>
              </w:rPr>
            </w:pPr>
            <w:del w:id="37" w:author="Sanjeev Kelkar" w:date="2020-12-02T19:21:00Z">
              <w:r w:rsidRPr="00DB162D" w:rsidDel="00582456">
                <w:rPr>
                  <w:color w:val="000000"/>
                </w:rPr>
                <w:delText>7</w:delText>
              </w:r>
            </w:del>
            <w:ins w:id="38" w:author="Sanjeev Kelkar" w:date="2020-12-02T19:21:00Z">
              <w:r w:rsidR="00582456">
                <w:rPr>
                  <w:color w:val="000000"/>
                </w:rPr>
                <w:t>8</w:t>
              </w:r>
            </w:ins>
          </w:p>
        </w:tc>
        <w:tc>
          <w:tcPr>
            <w:tcW w:w="856"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2C9F8969" w14:textId="77777777" w:rsidR="002D4F12" w:rsidRPr="00DB162D" w:rsidRDefault="002D4F12" w:rsidP="00FD730C">
            <w:pPr>
              <w:ind w:left="-14"/>
              <w:jc w:val="center"/>
              <w:rPr>
                <w:color w:val="000000"/>
              </w:rPr>
            </w:pPr>
            <w:r w:rsidRPr="00DB162D">
              <w:rPr>
                <w:color w:val="000000"/>
              </w:rPr>
              <w:t>Incident Manager</w:t>
            </w:r>
          </w:p>
        </w:tc>
        <w:tc>
          <w:tcPr>
            <w:tcW w:w="1331"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7F6740E8" w14:textId="77777777" w:rsidR="002D4F12" w:rsidRPr="00DB162D" w:rsidRDefault="002D4F12" w:rsidP="009D2AF8">
            <w:pPr>
              <w:rPr>
                <w:b/>
                <w:bCs/>
                <w:color w:val="000000"/>
              </w:rPr>
            </w:pPr>
            <w:r w:rsidRPr="00DB162D">
              <w:rPr>
                <w:b/>
                <w:bCs/>
                <w:color w:val="000000"/>
              </w:rPr>
              <w:t>Issue resolved</w:t>
            </w:r>
          </w:p>
        </w:tc>
        <w:tc>
          <w:tcPr>
            <w:tcW w:w="2392"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3731F43A" w14:textId="77777777" w:rsidR="002D4F12" w:rsidRPr="00DB162D" w:rsidRDefault="002D4F12" w:rsidP="00D8589F">
            <w:pPr>
              <w:rPr>
                <w:color w:val="000000"/>
              </w:rPr>
            </w:pPr>
            <w:r w:rsidRPr="00DB162D">
              <w:rPr>
                <w:color w:val="000000"/>
              </w:rPr>
              <w:t>If the issue is resolved, communication is sent to the stakeholders</w:t>
            </w:r>
          </w:p>
        </w:tc>
      </w:tr>
      <w:tr w:rsidR="002D4F12" w:rsidRPr="00DB162D" w14:paraId="13FBDCA7" w14:textId="77777777" w:rsidTr="005458A4">
        <w:trPr>
          <w:trHeight w:val="710"/>
        </w:trPr>
        <w:tc>
          <w:tcPr>
            <w:tcW w:w="421" w:type="pct"/>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64439BB3" w14:textId="442076D7" w:rsidR="002D4F12" w:rsidRPr="00DB162D" w:rsidRDefault="002D4F12" w:rsidP="00D8589F">
            <w:pPr>
              <w:jc w:val="center"/>
              <w:rPr>
                <w:color w:val="000000"/>
              </w:rPr>
            </w:pPr>
            <w:del w:id="39" w:author="Sanjeev Kelkar" w:date="2020-12-02T19:21:00Z">
              <w:r w:rsidRPr="00DB162D" w:rsidDel="00582456">
                <w:rPr>
                  <w:color w:val="000000"/>
                </w:rPr>
                <w:delText>8</w:delText>
              </w:r>
            </w:del>
            <w:ins w:id="40" w:author="Sanjeev Kelkar" w:date="2020-12-02T19:21:00Z">
              <w:r w:rsidR="00582456">
                <w:rPr>
                  <w:color w:val="000000"/>
                </w:rPr>
                <w:t>9</w:t>
              </w:r>
            </w:ins>
          </w:p>
        </w:tc>
        <w:tc>
          <w:tcPr>
            <w:tcW w:w="856"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tcPr>
          <w:p w14:paraId="10B909CE" w14:textId="77777777" w:rsidR="002D4F12" w:rsidRPr="00DB162D" w:rsidRDefault="002D4F12" w:rsidP="00FD730C">
            <w:pPr>
              <w:ind w:left="-14"/>
              <w:jc w:val="center"/>
              <w:rPr>
                <w:color w:val="000000"/>
              </w:rPr>
            </w:pPr>
            <w:r w:rsidRPr="00DB162D">
              <w:rPr>
                <w:color w:val="000000"/>
              </w:rPr>
              <w:t>Incident Manager</w:t>
            </w:r>
          </w:p>
        </w:tc>
        <w:tc>
          <w:tcPr>
            <w:tcW w:w="1331"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25B9ED45" w14:textId="77777777" w:rsidR="002D4F12" w:rsidRPr="00DB162D" w:rsidRDefault="002D4F12" w:rsidP="009D2AF8">
            <w:pPr>
              <w:rPr>
                <w:b/>
                <w:bCs/>
                <w:color w:val="000000"/>
              </w:rPr>
            </w:pPr>
            <w:r w:rsidRPr="00DB162D">
              <w:rPr>
                <w:b/>
                <w:bCs/>
                <w:color w:val="000000"/>
              </w:rPr>
              <w:t>Update outage board</w:t>
            </w:r>
          </w:p>
        </w:tc>
        <w:tc>
          <w:tcPr>
            <w:tcW w:w="2392"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68D023D7" w14:textId="77777777" w:rsidR="002D4F12" w:rsidRPr="00DB162D" w:rsidRDefault="002D4F12" w:rsidP="00D8589F">
            <w:pPr>
              <w:rPr>
                <w:color w:val="000000"/>
              </w:rPr>
            </w:pPr>
            <w:r w:rsidRPr="00DB162D">
              <w:rPr>
                <w:color w:val="000000"/>
              </w:rPr>
              <w:t>Once the issue is resolved, the information is updated in the outage board</w:t>
            </w:r>
          </w:p>
        </w:tc>
      </w:tr>
      <w:tr w:rsidR="002D4F12" w:rsidRPr="00DB162D" w14:paraId="2C917170" w14:textId="77777777" w:rsidTr="005458A4">
        <w:trPr>
          <w:trHeight w:val="980"/>
        </w:trPr>
        <w:tc>
          <w:tcPr>
            <w:tcW w:w="421" w:type="pct"/>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center"/>
          </w:tcPr>
          <w:p w14:paraId="404CBB93" w14:textId="0521CA0A" w:rsidR="002D4F12" w:rsidRPr="00DB162D" w:rsidRDefault="002D4F12" w:rsidP="00D8589F">
            <w:pPr>
              <w:jc w:val="center"/>
              <w:rPr>
                <w:color w:val="000000"/>
              </w:rPr>
            </w:pPr>
            <w:del w:id="41" w:author="Sanjeev Kelkar" w:date="2020-12-02T19:21:00Z">
              <w:r w:rsidRPr="00DB162D" w:rsidDel="00582456">
                <w:rPr>
                  <w:color w:val="000000"/>
                </w:rPr>
                <w:delText>9</w:delText>
              </w:r>
            </w:del>
            <w:ins w:id="42" w:author="Sanjeev Kelkar" w:date="2020-12-02T19:21:00Z">
              <w:r w:rsidR="00582456">
                <w:rPr>
                  <w:color w:val="000000"/>
                </w:rPr>
                <w:t>10</w:t>
              </w:r>
            </w:ins>
          </w:p>
        </w:tc>
        <w:tc>
          <w:tcPr>
            <w:tcW w:w="856"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tcPr>
          <w:p w14:paraId="5AC4C620" w14:textId="77777777" w:rsidR="002D4F12" w:rsidRPr="00DB162D" w:rsidRDefault="002D4F12" w:rsidP="00FD730C">
            <w:pPr>
              <w:ind w:left="-14"/>
              <w:jc w:val="center"/>
              <w:rPr>
                <w:color w:val="000000"/>
              </w:rPr>
            </w:pPr>
            <w:r w:rsidRPr="00DB162D">
              <w:rPr>
                <w:color w:val="000000"/>
              </w:rPr>
              <w:t>Incident manager</w:t>
            </w:r>
          </w:p>
        </w:tc>
        <w:tc>
          <w:tcPr>
            <w:tcW w:w="1331"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49F19DA7" w14:textId="77777777" w:rsidR="002D4F12" w:rsidRPr="00DB162D" w:rsidRDefault="002D4F12" w:rsidP="009D2AF8">
            <w:pPr>
              <w:rPr>
                <w:b/>
                <w:bCs/>
                <w:color w:val="000000"/>
              </w:rPr>
            </w:pPr>
            <w:r w:rsidRPr="00DB162D">
              <w:rPr>
                <w:b/>
                <w:bCs/>
                <w:color w:val="000000"/>
              </w:rPr>
              <w:t>Raise a problem ticket</w:t>
            </w:r>
          </w:p>
        </w:tc>
        <w:tc>
          <w:tcPr>
            <w:tcW w:w="2392" w:type="pct"/>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center"/>
            <w:hideMark/>
          </w:tcPr>
          <w:p w14:paraId="5539FC50" w14:textId="77777777" w:rsidR="002D4F12" w:rsidRPr="00DB162D" w:rsidRDefault="002D4F12" w:rsidP="00D8589F">
            <w:pPr>
              <w:rPr>
                <w:color w:val="000000"/>
              </w:rPr>
            </w:pPr>
            <w:r w:rsidRPr="00DB162D">
              <w:rPr>
                <w:color w:val="000000"/>
              </w:rPr>
              <w:t>Incident Manager raises a problem ticket for all critical incidents to do the RCA and to identify the perm fix.</w:t>
            </w:r>
          </w:p>
        </w:tc>
      </w:tr>
    </w:tbl>
    <w:p w14:paraId="440F7B2E" w14:textId="4F6EE762" w:rsidR="002D4F12" w:rsidRDefault="002D4F12" w:rsidP="002D4F12"/>
    <w:p w14:paraId="6CAF6F91" w14:textId="21580D22" w:rsidR="00415BDE" w:rsidRDefault="00415BDE" w:rsidP="002D4F12"/>
    <w:p w14:paraId="0FE4DB6C" w14:textId="77777777" w:rsidR="007223FA" w:rsidRDefault="007223FA" w:rsidP="00582456">
      <w:pPr>
        <w:pStyle w:val="Heading2"/>
        <w:rPr>
          <w:ins w:id="43" w:author="Sanjeev Kelkar" w:date="2020-12-02T19:33:00Z"/>
        </w:rPr>
        <w:sectPr w:rsidR="007223FA" w:rsidSect="00F040CE">
          <w:headerReference w:type="default" r:id="rId7"/>
          <w:footerReference w:type="default" r:id="rId8"/>
          <w:headerReference w:type="first" r:id="rId9"/>
          <w:footerReference w:type="first" r:id="rId10"/>
          <w:pgSz w:w="11906" w:h="16838"/>
          <w:pgMar w:top="1440" w:right="1440" w:bottom="1440" w:left="1440" w:header="708" w:footer="708" w:gutter="0"/>
          <w:cols w:space="708"/>
          <w:titlePg/>
          <w:docGrid w:linePitch="360"/>
        </w:sectPr>
      </w:pPr>
    </w:p>
    <w:p w14:paraId="2CF83204" w14:textId="7120BC4D" w:rsidR="00582456" w:rsidRDefault="00582456" w:rsidP="00582456">
      <w:pPr>
        <w:pStyle w:val="Heading2"/>
        <w:rPr>
          <w:ins w:id="44" w:author="Sanjeev Kelkar" w:date="2020-12-02T19:21:00Z"/>
        </w:rPr>
      </w:pPr>
      <w:bookmarkStart w:id="45" w:name="_Toc57831113"/>
      <w:ins w:id="46" w:author="Sanjeev Kelkar" w:date="2020-12-02T19:21:00Z">
        <w:r>
          <w:lastRenderedPageBreak/>
          <w:t>Key Contacts and Escalations</w:t>
        </w:r>
        <w:bookmarkEnd w:id="45"/>
      </w:ins>
    </w:p>
    <w:p w14:paraId="48A3841E" w14:textId="77777777" w:rsidR="00582456" w:rsidRDefault="00582456" w:rsidP="00582456">
      <w:pPr>
        <w:rPr>
          <w:ins w:id="47" w:author="Sanjeev Kelkar" w:date="2020-12-02T19:21:00Z"/>
        </w:rPr>
      </w:pPr>
    </w:p>
    <w:tbl>
      <w:tblPr>
        <w:tblW w:w="5000" w:type="pct"/>
        <w:tblInd w:w="-5" w:type="dxa"/>
        <w:tblLayout w:type="fixed"/>
        <w:tblLook w:val="04A0" w:firstRow="1" w:lastRow="0" w:firstColumn="1" w:lastColumn="0" w:noHBand="0" w:noVBand="1"/>
      </w:tblPr>
      <w:tblGrid>
        <w:gridCol w:w="584"/>
        <w:gridCol w:w="2566"/>
        <w:gridCol w:w="1710"/>
        <w:gridCol w:w="2070"/>
        <w:gridCol w:w="3063"/>
        <w:gridCol w:w="1891"/>
        <w:gridCol w:w="2064"/>
      </w:tblGrid>
      <w:tr w:rsidR="007223FA" w:rsidRPr="00DB162D" w14:paraId="245520AD" w14:textId="77777777" w:rsidTr="007223FA">
        <w:trPr>
          <w:trHeight w:val="315"/>
          <w:ins w:id="48" w:author="Sanjeev Kelkar" w:date="2020-12-02T19:21:00Z"/>
        </w:trPr>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10435F" w14:textId="77777777" w:rsidR="007223FA" w:rsidRPr="00DB162D" w:rsidRDefault="007223FA" w:rsidP="00B4730F">
            <w:pPr>
              <w:jc w:val="center"/>
              <w:rPr>
                <w:ins w:id="49" w:author="Sanjeev Kelkar" w:date="2020-12-02T19:21:00Z"/>
                <w:b/>
                <w:bCs/>
              </w:rPr>
            </w:pPr>
            <w:ins w:id="50" w:author="Sanjeev Kelkar" w:date="2020-12-02T19:21:00Z">
              <w:r>
                <w:rPr>
                  <w:rFonts w:cs="Calibri"/>
                  <w:b/>
                  <w:bCs/>
                  <w:lang w:eastAsia="en-AU"/>
                </w:rPr>
                <w:t>No.</w:t>
              </w:r>
            </w:ins>
          </w:p>
        </w:tc>
        <w:tc>
          <w:tcPr>
            <w:tcW w:w="92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F57080" w14:textId="77777777" w:rsidR="007223FA" w:rsidRPr="00DB162D" w:rsidRDefault="007223FA" w:rsidP="00B4730F">
            <w:pPr>
              <w:ind w:left="-14"/>
              <w:rPr>
                <w:ins w:id="51" w:author="Sanjeev Kelkar" w:date="2020-12-02T19:21:00Z"/>
                <w:b/>
                <w:bCs/>
              </w:rPr>
            </w:pPr>
            <w:ins w:id="52" w:author="Sanjeev Kelkar" w:date="2020-12-02T19:21:00Z">
              <w:r>
                <w:rPr>
                  <w:rFonts w:cs="Calibri"/>
                  <w:b/>
                  <w:bCs/>
                  <w:lang w:eastAsia="en-AU"/>
                </w:rPr>
                <w:t>Key Contacts</w:t>
              </w:r>
            </w:ins>
          </w:p>
        </w:tc>
        <w:tc>
          <w:tcPr>
            <w:tcW w:w="613" w:type="pct"/>
            <w:tcBorders>
              <w:top w:val="single" w:sz="4" w:space="0" w:color="auto"/>
              <w:left w:val="nil"/>
              <w:bottom w:val="single" w:sz="4" w:space="0" w:color="auto"/>
              <w:right w:val="single" w:sz="4" w:space="0" w:color="auto"/>
            </w:tcBorders>
            <w:shd w:val="clear" w:color="auto" w:fill="D9D9D9" w:themeFill="background1" w:themeFillShade="D9"/>
          </w:tcPr>
          <w:p w14:paraId="267561CD" w14:textId="0309CF6A" w:rsidR="007223FA" w:rsidRDefault="007223FA" w:rsidP="00B4730F">
            <w:pPr>
              <w:rPr>
                <w:ins w:id="53" w:author="Sanjeev Kelkar" w:date="2020-12-02T19:36:00Z"/>
                <w:rFonts w:cs="Calibri"/>
                <w:b/>
                <w:bCs/>
                <w:lang w:eastAsia="en-AU"/>
              </w:rPr>
            </w:pPr>
            <w:ins w:id="54" w:author="Sanjeev Kelkar" w:date="2020-12-02T19:36:00Z">
              <w:r>
                <w:rPr>
                  <w:rFonts w:cs="Calibri"/>
                  <w:b/>
                  <w:bCs/>
                  <w:lang w:eastAsia="en-AU"/>
                </w:rPr>
                <w:t>Phone Number/ Email Id.</w:t>
              </w:r>
            </w:ins>
          </w:p>
        </w:tc>
        <w:tc>
          <w:tcPr>
            <w:tcW w:w="7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E9A1EF" w14:textId="429342C5" w:rsidR="007223FA" w:rsidRPr="00DB162D" w:rsidRDefault="007223FA" w:rsidP="00B4730F">
            <w:pPr>
              <w:rPr>
                <w:ins w:id="55" w:author="Sanjeev Kelkar" w:date="2020-12-02T19:21:00Z"/>
                <w:b/>
                <w:bCs/>
              </w:rPr>
            </w:pPr>
            <w:ins w:id="56" w:author="Sanjeev Kelkar" w:date="2020-12-02T19:21:00Z">
              <w:r>
                <w:rPr>
                  <w:rFonts w:cs="Calibri"/>
                  <w:b/>
                  <w:bCs/>
                  <w:lang w:eastAsia="en-AU"/>
                </w:rPr>
                <w:t>Title/ Department</w:t>
              </w:r>
            </w:ins>
          </w:p>
        </w:tc>
        <w:tc>
          <w:tcPr>
            <w:tcW w:w="109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F639F2" w14:textId="77777777" w:rsidR="007223FA" w:rsidRPr="00DB162D" w:rsidRDefault="007223FA" w:rsidP="00B4730F">
            <w:pPr>
              <w:rPr>
                <w:ins w:id="57" w:author="Sanjeev Kelkar" w:date="2020-12-02T19:21:00Z"/>
                <w:b/>
                <w:bCs/>
              </w:rPr>
            </w:pPr>
            <w:ins w:id="58" w:author="Sanjeev Kelkar" w:date="2020-12-02T19:21:00Z">
              <w:r>
                <w:rPr>
                  <w:rFonts w:cs="Calibri"/>
                  <w:b/>
                  <w:bCs/>
                  <w:lang w:eastAsia="en-AU"/>
                </w:rPr>
                <w:t>Escalate to</w:t>
              </w:r>
            </w:ins>
          </w:p>
        </w:tc>
        <w:tc>
          <w:tcPr>
            <w:tcW w:w="678" w:type="pct"/>
            <w:tcBorders>
              <w:top w:val="single" w:sz="4" w:space="0" w:color="auto"/>
              <w:left w:val="nil"/>
              <w:bottom w:val="single" w:sz="4" w:space="0" w:color="auto"/>
              <w:right w:val="single" w:sz="4" w:space="0" w:color="auto"/>
            </w:tcBorders>
            <w:shd w:val="clear" w:color="auto" w:fill="D9D9D9" w:themeFill="background1" w:themeFillShade="D9"/>
          </w:tcPr>
          <w:p w14:paraId="0C60649E" w14:textId="5708F3F6" w:rsidR="007223FA" w:rsidRDefault="007223FA" w:rsidP="00B4730F">
            <w:pPr>
              <w:rPr>
                <w:ins w:id="59" w:author="Sanjeev Kelkar" w:date="2020-12-02T19:37:00Z"/>
                <w:rFonts w:cs="Calibri"/>
                <w:b/>
                <w:bCs/>
                <w:lang w:eastAsia="en-AU"/>
              </w:rPr>
            </w:pPr>
            <w:ins w:id="60" w:author="Sanjeev Kelkar" w:date="2020-12-02T19:37:00Z">
              <w:r>
                <w:rPr>
                  <w:rFonts w:cs="Calibri"/>
                  <w:b/>
                  <w:bCs/>
                  <w:lang w:eastAsia="en-AU"/>
                </w:rPr>
                <w:t>Phone Number/ Email Id.</w:t>
              </w:r>
            </w:ins>
          </w:p>
        </w:tc>
        <w:tc>
          <w:tcPr>
            <w:tcW w:w="74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19D6E0" w14:textId="368AF832" w:rsidR="007223FA" w:rsidRPr="00DB162D" w:rsidRDefault="007223FA" w:rsidP="00B4730F">
            <w:pPr>
              <w:rPr>
                <w:ins w:id="61" w:author="Sanjeev Kelkar" w:date="2020-12-02T19:21:00Z"/>
                <w:b/>
                <w:bCs/>
              </w:rPr>
            </w:pPr>
            <w:ins w:id="62" w:author="Sanjeev Kelkar" w:date="2020-12-02T19:21:00Z">
              <w:r>
                <w:rPr>
                  <w:rFonts w:cs="Calibri"/>
                  <w:b/>
                  <w:bCs/>
                  <w:lang w:eastAsia="en-AU"/>
                </w:rPr>
                <w:t>Title/ Department</w:t>
              </w:r>
            </w:ins>
          </w:p>
        </w:tc>
      </w:tr>
      <w:tr w:rsidR="007223FA" w:rsidRPr="00DB162D" w14:paraId="4988E71A" w14:textId="77777777" w:rsidTr="007223FA">
        <w:trPr>
          <w:trHeight w:val="432"/>
          <w:ins w:id="63" w:author="Sanjeev Kelkar" w:date="2020-12-02T19:21:00Z"/>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D34365" w14:textId="77777777" w:rsidR="007223FA" w:rsidRPr="00DB162D" w:rsidRDefault="007223FA" w:rsidP="00B4730F">
            <w:pPr>
              <w:jc w:val="center"/>
              <w:rPr>
                <w:ins w:id="64" w:author="Sanjeev Kelkar" w:date="2020-12-02T19:21:00Z"/>
                <w:color w:val="000000"/>
              </w:rPr>
            </w:pPr>
            <w:ins w:id="65" w:author="Sanjeev Kelkar" w:date="2020-12-02T19:21:00Z">
              <w:r w:rsidRPr="00DB162D">
                <w:rPr>
                  <w:color w:val="000000"/>
                </w:rPr>
                <w:t>1</w:t>
              </w:r>
            </w:ins>
          </w:p>
        </w:tc>
        <w:tc>
          <w:tcPr>
            <w:tcW w:w="920" w:type="pct"/>
            <w:tcBorders>
              <w:top w:val="single" w:sz="4" w:space="0" w:color="auto"/>
              <w:left w:val="nil"/>
              <w:bottom w:val="single" w:sz="4" w:space="0" w:color="auto"/>
              <w:right w:val="single" w:sz="4" w:space="0" w:color="auto"/>
            </w:tcBorders>
            <w:shd w:val="clear" w:color="auto" w:fill="auto"/>
            <w:vAlign w:val="center"/>
            <w:hideMark/>
          </w:tcPr>
          <w:p w14:paraId="73CD5C85" w14:textId="77777777" w:rsidR="007223FA" w:rsidRPr="00DB162D" w:rsidRDefault="007223FA" w:rsidP="00B4730F">
            <w:pPr>
              <w:ind w:left="-14"/>
              <w:rPr>
                <w:ins w:id="66" w:author="Sanjeev Kelkar" w:date="2020-12-02T19:21:00Z"/>
                <w:color w:val="000000"/>
              </w:rPr>
            </w:pPr>
            <w:ins w:id="67" w:author="Sanjeev Kelkar" w:date="2020-12-02T19:21:00Z">
              <w:r>
                <w:rPr>
                  <w:color w:val="000000"/>
                </w:rPr>
                <w:t>&lt;Name&gt;</w:t>
              </w:r>
            </w:ins>
          </w:p>
        </w:tc>
        <w:tc>
          <w:tcPr>
            <w:tcW w:w="613" w:type="pct"/>
            <w:tcBorders>
              <w:top w:val="single" w:sz="4" w:space="0" w:color="auto"/>
              <w:left w:val="nil"/>
              <w:bottom w:val="single" w:sz="4" w:space="0" w:color="auto"/>
              <w:right w:val="single" w:sz="4" w:space="0" w:color="auto"/>
            </w:tcBorders>
          </w:tcPr>
          <w:p w14:paraId="265FDB49" w14:textId="77777777" w:rsidR="007223FA" w:rsidRPr="00DB162D" w:rsidRDefault="007223FA" w:rsidP="00B4730F">
            <w:pPr>
              <w:rPr>
                <w:ins w:id="68" w:author="Sanjeev Kelkar" w:date="2020-12-02T19:36:00Z"/>
                <w:b/>
                <w:bCs/>
                <w:color w:val="000000"/>
              </w:rPr>
            </w:pPr>
          </w:p>
        </w:tc>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28634AA3" w14:textId="0035ADF9" w:rsidR="007223FA" w:rsidRPr="00DB162D" w:rsidRDefault="007223FA" w:rsidP="00B4730F">
            <w:pPr>
              <w:rPr>
                <w:ins w:id="69" w:author="Sanjeev Kelkar" w:date="2020-12-02T19:21:00Z"/>
                <w:b/>
                <w:bCs/>
                <w:color w:val="000000"/>
              </w:rPr>
            </w:pPr>
          </w:p>
        </w:tc>
        <w:tc>
          <w:tcPr>
            <w:tcW w:w="1098" w:type="pct"/>
            <w:tcBorders>
              <w:top w:val="single" w:sz="4" w:space="0" w:color="auto"/>
              <w:left w:val="nil"/>
              <w:bottom w:val="single" w:sz="4" w:space="0" w:color="auto"/>
              <w:right w:val="single" w:sz="4" w:space="0" w:color="auto"/>
            </w:tcBorders>
            <w:shd w:val="clear" w:color="auto" w:fill="auto"/>
            <w:vAlign w:val="center"/>
          </w:tcPr>
          <w:p w14:paraId="04330D7C" w14:textId="77777777" w:rsidR="007223FA" w:rsidRPr="00DB162D" w:rsidRDefault="007223FA" w:rsidP="00B4730F">
            <w:pPr>
              <w:rPr>
                <w:ins w:id="70" w:author="Sanjeev Kelkar" w:date="2020-12-02T19:21:00Z"/>
                <w:color w:val="000000"/>
              </w:rPr>
            </w:pPr>
            <w:ins w:id="71" w:author="Sanjeev Kelkar" w:date="2020-12-02T19:21:00Z">
              <w:r>
                <w:rPr>
                  <w:color w:val="000000"/>
                </w:rPr>
                <w:t>&lt;Name&gt;</w:t>
              </w:r>
            </w:ins>
          </w:p>
        </w:tc>
        <w:tc>
          <w:tcPr>
            <w:tcW w:w="678" w:type="pct"/>
            <w:tcBorders>
              <w:top w:val="single" w:sz="4" w:space="0" w:color="auto"/>
              <w:left w:val="nil"/>
              <w:bottom w:val="single" w:sz="4" w:space="0" w:color="auto"/>
              <w:right w:val="single" w:sz="4" w:space="0" w:color="auto"/>
            </w:tcBorders>
          </w:tcPr>
          <w:p w14:paraId="5C2D5B47" w14:textId="77777777" w:rsidR="007223FA" w:rsidRPr="00DB162D" w:rsidRDefault="007223FA" w:rsidP="00B4730F">
            <w:pPr>
              <w:rPr>
                <w:ins w:id="72" w:author="Sanjeev Kelkar" w:date="2020-12-02T19:37:00Z"/>
                <w:color w:val="000000"/>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14:paraId="3598FF5A" w14:textId="6900BBB1" w:rsidR="007223FA" w:rsidRPr="00DB162D" w:rsidRDefault="007223FA" w:rsidP="00B4730F">
            <w:pPr>
              <w:rPr>
                <w:ins w:id="73" w:author="Sanjeev Kelkar" w:date="2020-12-02T19:21:00Z"/>
                <w:color w:val="000000"/>
              </w:rPr>
            </w:pPr>
          </w:p>
        </w:tc>
      </w:tr>
      <w:tr w:rsidR="007223FA" w:rsidRPr="00DB162D" w14:paraId="2F2F10A1" w14:textId="77777777" w:rsidTr="007223FA">
        <w:trPr>
          <w:trHeight w:val="432"/>
          <w:ins w:id="74" w:author="Sanjeev Kelkar" w:date="2020-12-02T19:21:00Z"/>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2416AE42" w14:textId="77777777" w:rsidR="007223FA" w:rsidRPr="00DB162D" w:rsidRDefault="007223FA" w:rsidP="00B4730F">
            <w:pPr>
              <w:jc w:val="center"/>
              <w:rPr>
                <w:ins w:id="75" w:author="Sanjeev Kelkar" w:date="2020-12-02T19:21:00Z"/>
                <w:color w:val="000000"/>
              </w:rPr>
            </w:pPr>
            <w:ins w:id="76" w:author="Sanjeev Kelkar" w:date="2020-12-02T19:21:00Z">
              <w:r>
                <w:rPr>
                  <w:color w:val="000000"/>
                </w:rPr>
                <w:t>2</w:t>
              </w:r>
            </w:ins>
          </w:p>
        </w:tc>
        <w:tc>
          <w:tcPr>
            <w:tcW w:w="920" w:type="pct"/>
            <w:tcBorders>
              <w:top w:val="single" w:sz="4" w:space="0" w:color="auto"/>
              <w:left w:val="nil"/>
              <w:bottom w:val="single" w:sz="4" w:space="0" w:color="auto"/>
              <w:right w:val="single" w:sz="4" w:space="0" w:color="auto"/>
            </w:tcBorders>
            <w:shd w:val="clear" w:color="auto" w:fill="auto"/>
            <w:vAlign w:val="center"/>
          </w:tcPr>
          <w:p w14:paraId="1527DD57" w14:textId="77777777" w:rsidR="007223FA" w:rsidRDefault="007223FA" w:rsidP="00B4730F">
            <w:pPr>
              <w:ind w:left="-14"/>
              <w:rPr>
                <w:ins w:id="77" w:author="Sanjeev Kelkar" w:date="2020-12-02T19:21:00Z"/>
                <w:color w:val="000000"/>
              </w:rPr>
            </w:pPr>
            <w:ins w:id="78" w:author="Sanjeev Kelkar" w:date="2020-12-02T19:21:00Z">
              <w:r>
                <w:rPr>
                  <w:color w:val="000000"/>
                </w:rPr>
                <w:t>&lt;Name&gt;</w:t>
              </w:r>
            </w:ins>
          </w:p>
        </w:tc>
        <w:tc>
          <w:tcPr>
            <w:tcW w:w="613" w:type="pct"/>
            <w:tcBorders>
              <w:top w:val="single" w:sz="4" w:space="0" w:color="auto"/>
              <w:left w:val="nil"/>
              <w:bottom w:val="single" w:sz="4" w:space="0" w:color="auto"/>
              <w:right w:val="single" w:sz="4" w:space="0" w:color="auto"/>
            </w:tcBorders>
          </w:tcPr>
          <w:p w14:paraId="44796C51" w14:textId="77777777" w:rsidR="007223FA" w:rsidRPr="00DB162D" w:rsidRDefault="007223FA" w:rsidP="00B4730F">
            <w:pPr>
              <w:rPr>
                <w:ins w:id="79" w:author="Sanjeev Kelkar" w:date="2020-12-02T19:36:00Z"/>
                <w:b/>
                <w:bCs/>
                <w:color w:val="000000"/>
              </w:rPr>
            </w:pPr>
          </w:p>
        </w:tc>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35631165" w14:textId="466C5158" w:rsidR="007223FA" w:rsidRPr="00DB162D" w:rsidRDefault="007223FA" w:rsidP="00B4730F">
            <w:pPr>
              <w:rPr>
                <w:ins w:id="80" w:author="Sanjeev Kelkar" w:date="2020-12-02T19:21:00Z"/>
                <w:b/>
                <w:bCs/>
                <w:color w:val="000000"/>
              </w:rPr>
            </w:pPr>
          </w:p>
        </w:tc>
        <w:tc>
          <w:tcPr>
            <w:tcW w:w="1098" w:type="pct"/>
            <w:tcBorders>
              <w:top w:val="single" w:sz="4" w:space="0" w:color="auto"/>
              <w:left w:val="nil"/>
              <w:bottom w:val="single" w:sz="4" w:space="0" w:color="auto"/>
              <w:right w:val="single" w:sz="4" w:space="0" w:color="auto"/>
            </w:tcBorders>
            <w:shd w:val="clear" w:color="auto" w:fill="auto"/>
            <w:vAlign w:val="center"/>
          </w:tcPr>
          <w:p w14:paraId="349F31C6" w14:textId="77777777" w:rsidR="007223FA" w:rsidRPr="00DB162D" w:rsidRDefault="007223FA" w:rsidP="00B4730F">
            <w:pPr>
              <w:rPr>
                <w:ins w:id="81" w:author="Sanjeev Kelkar" w:date="2020-12-02T19:21:00Z"/>
                <w:color w:val="000000"/>
              </w:rPr>
            </w:pPr>
            <w:ins w:id="82" w:author="Sanjeev Kelkar" w:date="2020-12-02T19:21:00Z">
              <w:r>
                <w:rPr>
                  <w:color w:val="000000"/>
                </w:rPr>
                <w:t>&lt;Name&gt;</w:t>
              </w:r>
            </w:ins>
          </w:p>
        </w:tc>
        <w:tc>
          <w:tcPr>
            <w:tcW w:w="678" w:type="pct"/>
            <w:tcBorders>
              <w:top w:val="single" w:sz="4" w:space="0" w:color="auto"/>
              <w:left w:val="nil"/>
              <w:bottom w:val="single" w:sz="4" w:space="0" w:color="auto"/>
              <w:right w:val="single" w:sz="4" w:space="0" w:color="auto"/>
            </w:tcBorders>
          </w:tcPr>
          <w:p w14:paraId="3140466E" w14:textId="77777777" w:rsidR="007223FA" w:rsidRPr="00DB162D" w:rsidRDefault="007223FA" w:rsidP="00B4730F">
            <w:pPr>
              <w:rPr>
                <w:ins w:id="83" w:author="Sanjeev Kelkar" w:date="2020-12-02T19:37:00Z"/>
                <w:color w:val="000000"/>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14:paraId="5A4549DA" w14:textId="531394CC" w:rsidR="007223FA" w:rsidRPr="00DB162D" w:rsidRDefault="007223FA" w:rsidP="00B4730F">
            <w:pPr>
              <w:rPr>
                <w:ins w:id="84" w:author="Sanjeev Kelkar" w:date="2020-12-02T19:21:00Z"/>
                <w:color w:val="000000"/>
              </w:rPr>
            </w:pPr>
          </w:p>
        </w:tc>
      </w:tr>
    </w:tbl>
    <w:p w14:paraId="5A362E9D" w14:textId="77777777" w:rsidR="00415BDE" w:rsidRPr="002D4F12" w:rsidRDefault="00415BDE" w:rsidP="002D4F12"/>
    <w:sectPr w:rsidR="00415BDE" w:rsidRPr="002D4F12" w:rsidSect="00F23E76">
      <w:headerReference w:type="default" r:id="rId11"/>
      <w:footerReference w:type="default" r:id="rId12"/>
      <w:headerReference w:type="first" r:id="rId1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DA52DD" w14:textId="77777777" w:rsidR="00164AC7" w:rsidRDefault="00164AC7" w:rsidP="00346655">
      <w:r>
        <w:separator/>
      </w:r>
    </w:p>
  </w:endnote>
  <w:endnote w:type="continuationSeparator" w:id="0">
    <w:p w14:paraId="5ABC5270" w14:textId="77777777" w:rsidR="00164AC7" w:rsidRDefault="00164AC7" w:rsidP="00346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8E847" w14:textId="77777777" w:rsidR="00690D6E" w:rsidRPr="00CE03CA" w:rsidRDefault="00690D6E" w:rsidP="00346655">
    <w:pPr>
      <w:pStyle w:val="Footer"/>
      <w:pBdr>
        <w:bottom w:val="single" w:sz="4" w:space="1" w:color="auto"/>
      </w:pBdr>
      <w:rPr>
        <w:rFonts w:asciiTheme="majorHAnsi" w:hAnsiTheme="majorHAnsi" w:cs="Arial"/>
        <w:b/>
        <w:szCs w:val="22"/>
      </w:rPr>
    </w:pPr>
  </w:p>
  <w:p w14:paraId="5F73C64E" w14:textId="5D7DC3EB" w:rsidR="00690D6E" w:rsidRPr="00D019C1" w:rsidRDefault="00690D6E" w:rsidP="00F23E76">
    <w:pPr>
      <w:pStyle w:val="Footer"/>
      <w:tabs>
        <w:tab w:val="clear" w:pos="4513"/>
        <w:tab w:val="center" w:pos="4500"/>
        <w:tab w:val="right" w:pos="13950"/>
      </w:tabs>
      <w:rPr>
        <w:rStyle w:val="PageNumber"/>
        <w:rFonts w:cs="Arial"/>
        <w:bCs/>
        <w:szCs w:val="22"/>
      </w:rPr>
    </w:pPr>
    <w:r w:rsidRPr="00D019C1">
      <w:rPr>
        <w:rFonts w:cs="Arial"/>
        <w:bCs/>
        <w:szCs w:val="22"/>
      </w:rPr>
      <w:t>Document No:</w:t>
    </w:r>
    <w:r w:rsidRPr="00D019C1">
      <w:rPr>
        <w:rFonts w:cs="Arial"/>
        <w:bCs/>
        <w:szCs w:val="22"/>
      </w:rPr>
      <w:tab/>
    </w:r>
    <w:r w:rsidRPr="00D019C1">
      <w:rPr>
        <w:rFonts w:cs="Arial"/>
        <w:bCs/>
        <w:szCs w:val="22"/>
      </w:rPr>
      <w:tab/>
      <w:t xml:space="preserve">Sheet: </w:t>
    </w:r>
    <w:r w:rsidRPr="00D019C1">
      <w:rPr>
        <w:rStyle w:val="PageNumber"/>
        <w:rFonts w:cs="Arial"/>
        <w:bCs/>
        <w:szCs w:val="22"/>
      </w:rPr>
      <w:fldChar w:fldCharType="begin"/>
    </w:r>
    <w:r w:rsidRPr="00D019C1">
      <w:rPr>
        <w:rStyle w:val="PageNumber"/>
        <w:rFonts w:cs="Arial"/>
        <w:bCs/>
        <w:szCs w:val="22"/>
      </w:rPr>
      <w:instrText xml:space="preserve"> PAGE </w:instrText>
    </w:r>
    <w:r w:rsidRPr="00D019C1">
      <w:rPr>
        <w:rStyle w:val="PageNumber"/>
        <w:rFonts w:cs="Arial"/>
        <w:bCs/>
        <w:szCs w:val="22"/>
      </w:rPr>
      <w:fldChar w:fldCharType="separate"/>
    </w:r>
    <w:r w:rsidRPr="00D019C1">
      <w:rPr>
        <w:rStyle w:val="PageNumber"/>
        <w:rFonts w:cs="Arial"/>
        <w:bCs/>
        <w:szCs w:val="22"/>
      </w:rPr>
      <w:t>2</w:t>
    </w:r>
    <w:r w:rsidRPr="00D019C1">
      <w:rPr>
        <w:rStyle w:val="PageNumber"/>
        <w:rFonts w:cs="Arial"/>
        <w:bCs/>
        <w:szCs w:val="22"/>
      </w:rPr>
      <w:fldChar w:fldCharType="end"/>
    </w:r>
    <w:r w:rsidRPr="00D019C1">
      <w:rPr>
        <w:rStyle w:val="PageNumber"/>
        <w:rFonts w:cs="Arial"/>
        <w:bCs/>
        <w:szCs w:val="22"/>
      </w:rPr>
      <w:t xml:space="preserve"> of </w:t>
    </w:r>
    <w:r w:rsidRPr="00D019C1">
      <w:rPr>
        <w:rStyle w:val="PageNumber"/>
        <w:rFonts w:cs="Arial"/>
        <w:bCs/>
        <w:szCs w:val="22"/>
      </w:rPr>
      <w:fldChar w:fldCharType="begin"/>
    </w:r>
    <w:r w:rsidRPr="00D019C1">
      <w:rPr>
        <w:rStyle w:val="PageNumber"/>
        <w:rFonts w:cs="Arial"/>
        <w:bCs/>
        <w:szCs w:val="22"/>
      </w:rPr>
      <w:instrText xml:space="preserve"> NUMPAGES </w:instrText>
    </w:r>
    <w:r w:rsidRPr="00D019C1">
      <w:rPr>
        <w:rStyle w:val="PageNumber"/>
        <w:rFonts w:cs="Arial"/>
        <w:bCs/>
        <w:szCs w:val="22"/>
      </w:rPr>
      <w:fldChar w:fldCharType="separate"/>
    </w:r>
    <w:r w:rsidRPr="00D019C1">
      <w:rPr>
        <w:rStyle w:val="PageNumber"/>
        <w:rFonts w:cs="Arial"/>
        <w:bCs/>
        <w:szCs w:val="22"/>
      </w:rPr>
      <w:t>7</w:t>
    </w:r>
    <w:r w:rsidRPr="00D019C1">
      <w:rPr>
        <w:rStyle w:val="PageNumber"/>
        <w:rFonts w:cs="Arial"/>
        <w:bCs/>
        <w:szCs w:val="22"/>
      </w:rPr>
      <w:fldChar w:fldCharType="end"/>
    </w:r>
  </w:p>
  <w:p w14:paraId="5A1B69F7" w14:textId="41A2DA79" w:rsidR="00690D6E" w:rsidRPr="00D019C1" w:rsidRDefault="00690D6E" w:rsidP="00F23E76">
    <w:pPr>
      <w:pStyle w:val="Footer"/>
      <w:tabs>
        <w:tab w:val="clear" w:pos="4513"/>
        <w:tab w:val="clear" w:pos="9026"/>
        <w:tab w:val="center" w:pos="4500"/>
        <w:tab w:val="right" w:pos="13950"/>
      </w:tabs>
      <w:rPr>
        <w:rFonts w:cs="Arial"/>
        <w:bCs/>
        <w:szCs w:val="22"/>
      </w:rPr>
    </w:pPr>
    <w:r w:rsidRPr="00D019C1">
      <w:rPr>
        <w:rFonts w:cs="Arial"/>
        <w:bCs/>
        <w:szCs w:val="22"/>
      </w:rPr>
      <w:t xml:space="preserve">Revision No: </w:t>
    </w:r>
    <w:r w:rsidRPr="00D019C1">
      <w:rPr>
        <w:rStyle w:val="PageNumber"/>
        <w:rFonts w:cs="Arial"/>
        <w:bCs/>
        <w:szCs w:val="22"/>
      </w:rPr>
      <w:tab/>
    </w:r>
    <w:r w:rsidRPr="00D019C1">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EB3D0" w14:textId="77777777" w:rsidR="007223FA" w:rsidRPr="00CE03CA" w:rsidRDefault="007223FA" w:rsidP="007223FA">
    <w:pPr>
      <w:pStyle w:val="Footer"/>
      <w:pBdr>
        <w:bottom w:val="single" w:sz="4" w:space="1" w:color="auto"/>
      </w:pBdr>
      <w:rPr>
        <w:rFonts w:asciiTheme="majorHAnsi" w:hAnsiTheme="majorHAnsi" w:cs="Arial"/>
        <w:b/>
        <w:szCs w:val="22"/>
      </w:rPr>
    </w:pPr>
  </w:p>
  <w:p w14:paraId="0624D8A1" w14:textId="5121E8EB" w:rsidR="007223FA" w:rsidRPr="00D019C1" w:rsidRDefault="007223FA" w:rsidP="007223FA">
    <w:pPr>
      <w:pStyle w:val="Footer"/>
      <w:tabs>
        <w:tab w:val="clear" w:pos="4513"/>
        <w:tab w:val="center" w:pos="4500"/>
        <w:tab w:val="right" w:pos="13950"/>
      </w:tabs>
      <w:rPr>
        <w:rStyle w:val="PageNumber"/>
        <w:rFonts w:cs="Arial"/>
        <w:bCs/>
        <w:szCs w:val="22"/>
      </w:rPr>
    </w:pPr>
    <w:r w:rsidRPr="00D019C1">
      <w:rPr>
        <w:rFonts w:cs="Arial"/>
        <w:bCs/>
        <w:szCs w:val="22"/>
      </w:rPr>
      <w:t>Document No:</w:t>
    </w:r>
    <w:r w:rsidRPr="00D019C1">
      <w:rPr>
        <w:rFonts w:cs="Arial"/>
        <w:bCs/>
        <w:szCs w:val="22"/>
      </w:rPr>
      <w:tab/>
    </w:r>
    <w:r w:rsidRPr="00D019C1">
      <w:rPr>
        <w:rFonts w:cs="Arial"/>
        <w:bCs/>
        <w:szCs w:val="22"/>
      </w:rPr>
      <w:tab/>
    </w:r>
    <w:r>
      <w:rPr>
        <w:rFonts w:cs="Arial"/>
        <w:bCs/>
        <w:szCs w:val="22"/>
      </w:rPr>
      <w:tab/>
    </w:r>
    <w:r w:rsidRPr="00D019C1">
      <w:rPr>
        <w:rFonts w:cs="Arial"/>
        <w:bCs/>
        <w:szCs w:val="22"/>
      </w:rPr>
      <w:t xml:space="preserve">Sheet: </w:t>
    </w:r>
    <w:r w:rsidRPr="00D019C1">
      <w:rPr>
        <w:rStyle w:val="PageNumber"/>
        <w:rFonts w:cs="Arial"/>
        <w:bCs/>
        <w:szCs w:val="22"/>
      </w:rPr>
      <w:fldChar w:fldCharType="begin"/>
    </w:r>
    <w:r w:rsidRPr="00D019C1">
      <w:rPr>
        <w:rStyle w:val="PageNumber"/>
        <w:rFonts w:cs="Arial"/>
        <w:bCs/>
        <w:szCs w:val="22"/>
      </w:rPr>
      <w:instrText xml:space="preserve"> PAGE </w:instrText>
    </w:r>
    <w:r w:rsidRPr="00D019C1">
      <w:rPr>
        <w:rStyle w:val="PageNumber"/>
        <w:rFonts w:cs="Arial"/>
        <w:bCs/>
        <w:szCs w:val="22"/>
      </w:rPr>
      <w:fldChar w:fldCharType="separate"/>
    </w:r>
    <w:r>
      <w:rPr>
        <w:rStyle w:val="PageNumber"/>
        <w:rFonts w:cs="Arial"/>
        <w:bCs/>
        <w:szCs w:val="22"/>
      </w:rPr>
      <w:t>12</w:t>
    </w:r>
    <w:r w:rsidRPr="00D019C1">
      <w:rPr>
        <w:rStyle w:val="PageNumber"/>
        <w:rFonts w:cs="Arial"/>
        <w:bCs/>
        <w:szCs w:val="22"/>
      </w:rPr>
      <w:fldChar w:fldCharType="end"/>
    </w:r>
    <w:r w:rsidRPr="00D019C1">
      <w:rPr>
        <w:rStyle w:val="PageNumber"/>
        <w:rFonts w:cs="Arial"/>
        <w:bCs/>
        <w:szCs w:val="22"/>
      </w:rPr>
      <w:t xml:space="preserve"> of </w:t>
    </w:r>
    <w:r w:rsidRPr="00D019C1">
      <w:rPr>
        <w:rStyle w:val="PageNumber"/>
        <w:rFonts w:cs="Arial"/>
        <w:bCs/>
        <w:szCs w:val="22"/>
      </w:rPr>
      <w:fldChar w:fldCharType="begin"/>
    </w:r>
    <w:r w:rsidRPr="00D019C1">
      <w:rPr>
        <w:rStyle w:val="PageNumber"/>
        <w:rFonts w:cs="Arial"/>
        <w:bCs/>
        <w:szCs w:val="22"/>
      </w:rPr>
      <w:instrText xml:space="preserve"> NUMPAGES </w:instrText>
    </w:r>
    <w:r w:rsidRPr="00D019C1">
      <w:rPr>
        <w:rStyle w:val="PageNumber"/>
        <w:rFonts w:cs="Arial"/>
        <w:bCs/>
        <w:szCs w:val="22"/>
      </w:rPr>
      <w:fldChar w:fldCharType="separate"/>
    </w:r>
    <w:r>
      <w:rPr>
        <w:rStyle w:val="PageNumber"/>
        <w:rFonts w:cs="Arial"/>
        <w:bCs/>
        <w:szCs w:val="22"/>
      </w:rPr>
      <w:t>13</w:t>
    </w:r>
    <w:r w:rsidRPr="00D019C1">
      <w:rPr>
        <w:rStyle w:val="PageNumber"/>
        <w:rFonts w:cs="Arial"/>
        <w:bCs/>
        <w:szCs w:val="22"/>
      </w:rPr>
      <w:fldChar w:fldCharType="end"/>
    </w:r>
  </w:p>
  <w:p w14:paraId="4C909BD8" w14:textId="7CBBAF28" w:rsidR="007223FA" w:rsidRPr="007223FA" w:rsidRDefault="007223FA" w:rsidP="007223FA">
    <w:pPr>
      <w:pStyle w:val="Footer"/>
      <w:tabs>
        <w:tab w:val="center" w:pos="4680"/>
        <w:tab w:val="right" w:pos="13950"/>
      </w:tabs>
      <w:rPr>
        <w:rFonts w:cs="Arial"/>
        <w:bCs/>
        <w:szCs w:val="22"/>
      </w:rPr>
    </w:pPr>
    <w:r w:rsidRPr="00D019C1">
      <w:rPr>
        <w:rFonts w:cs="Arial"/>
        <w:bCs/>
        <w:szCs w:val="22"/>
      </w:rPr>
      <w:t xml:space="preserve">Revision No: </w:t>
    </w:r>
    <w:r w:rsidRPr="00D019C1">
      <w:rPr>
        <w:rStyle w:val="PageNumber"/>
        <w:rFonts w:cs="Arial"/>
        <w:bCs/>
        <w:szCs w:val="22"/>
      </w:rPr>
      <w:tab/>
    </w:r>
    <w:r w:rsidRPr="00D019C1">
      <w:rPr>
        <w:rStyle w:val="PageNumber"/>
        <w:rFonts w:cs="Arial"/>
        <w:bCs/>
        <w:szCs w:val="22"/>
      </w:rPr>
      <w:tab/>
    </w:r>
    <w:r w:rsidRPr="00D019C1">
      <w:rPr>
        <w:rStyle w:val="PageNumber"/>
        <w:rFonts w:cs="Arial"/>
        <w:bCs/>
        <w:szCs w:val="22"/>
      </w:rPr>
      <w:tab/>
    </w:r>
    <w:r>
      <w:rPr>
        <w:rStyle w:val="PageNumber"/>
        <w:rFonts w:cs="Arial"/>
        <w:bCs/>
        <w:szCs w:val="22"/>
      </w:rPr>
      <w:tab/>
    </w:r>
    <w:r w:rsidRPr="00D019C1">
      <w:rPr>
        <w:rStyle w:val="PageNumber"/>
        <w:rFonts w:cs="Arial"/>
        <w:bCs/>
        <w:szCs w:val="22"/>
      </w:rPr>
      <w:t>Issue Date: xx-xxx-xx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0C548" w14:textId="77777777" w:rsidR="00F23E76" w:rsidRPr="00CE03CA" w:rsidRDefault="00F23E76" w:rsidP="00F23E76">
    <w:pPr>
      <w:pStyle w:val="Footer"/>
      <w:pBdr>
        <w:bottom w:val="single" w:sz="4" w:space="1" w:color="auto"/>
      </w:pBdr>
      <w:tabs>
        <w:tab w:val="clear" w:pos="9026"/>
        <w:tab w:val="right" w:pos="13950"/>
      </w:tabs>
      <w:rPr>
        <w:rFonts w:asciiTheme="majorHAnsi" w:hAnsiTheme="majorHAnsi" w:cs="Arial"/>
        <w:b/>
        <w:szCs w:val="22"/>
      </w:rPr>
    </w:pPr>
  </w:p>
  <w:p w14:paraId="4EED45A1" w14:textId="7C13FE3A" w:rsidR="00F23E76" w:rsidRPr="00D019C1" w:rsidRDefault="00F23E76" w:rsidP="00F23E76">
    <w:pPr>
      <w:pStyle w:val="Footer"/>
      <w:tabs>
        <w:tab w:val="clear" w:pos="4513"/>
        <w:tab w:val="clear" w:pos="9026"/>
        <w:tab w:val="center" w:pos="6840"/>
        <w:tab w:val="right" w:pos="13950"/>
      </w:tabs>
      <w:rPr>
        <w:rStyle w:val="PageNumber"/>
        <w:rFonts w:cs="Arial"/>
        <w:bCs/>
        <w:szCs w:val="22"/>
      </w:rPr>
    </w:pPr>
    <w:r w:rsidRPr="00D019C1">
      <w:rPr>
        <w:rFonts w:cs="Arial"/>
        <w:bCs/>
        <w:szCs w:val="22"/>
      </w:rPr>
      <w:t>Document No:</w:t>
    </w:r>
    <w:r w:rsidRPr="00D019C1">
      <w:rPr>
        <w:rFonts w:cs="Arial"/>
        <w:bCs/>
        <w:szCs w:val="22"/>
      </w:rPr>
      <w:tab/>
    </w:r>
    <w:r>
      <w:rPr>
        <w:rFonts w:cs="Arial"/>
        <w:bCs/>
        <w:szCs w:val="22"/>
      </w:rPr>
      <w:tab/>
    </w:r>
    <w:r w:rsidRPr="00D019C1">
      <w:rPr>
        <w:rFonts w:cs="Arial"/>
        <w:bCs/>
        <w:szCs w:val="22"/>
      </w:rPr>
      <w:t xml:space="preserve">Sheet: </w:t>
    </w:r>
    <w:r w:rsidRPr="00D019C1">
      <w:rPr>
        <w:rStyle w:val="PageNumber"/>
        <w:rFonts w:cs="Arial"/>
        <w:bCs/>
        <w:szCs w:val="22"/>
      </w:rPr>
      <w:fldChar w:fldCharType="begin"/>
    </w:r>
    <w:r w:rsidRPr="00D019C1">
      <w:rPr>
        <w:rStyle w:val="PageNumber"/>
        <w:rFonts w:cs="Arial"/>
        <w:bCs/>
        <w:szCs w:val="22"/>
      </w:rPr>
      <w:instrText xml:space="preserve"> PAGE </w:instrText>
    </w:r>
    <w:r w:rsidRPr="00D019C1">
      <w:rPr>
        <w:rStyle w:val="PageNumber"/>
        <w:rFonts w:cs="Arial"/>
        <w:bCs/>
        <w:szCs w:val="22"/>
      </w:rPr>
      <w:fldChar w:fldCharType="separate"/>
    </w:r>
    <w:r w:rsidRPr="00D019C1">
      <w:rPr>
        <w:rStyle w:val="PageNumber"/>
        <w:rFonts w:cs="Arial"/>
        <w:bCs/>
        <w:szCs w:val="22"/>
      </w:rPr>
      <w:t>2</w:t>
    </w:r>
    <w:r w:rsidRPr="00D019C1">
      <w:rPr>
        <w:rStyle w:val="PageNumber"/>
        <w:rFonts w:cs="Arial"/>
        <w:bCs/>
        <w:szCs w:val="22"/>
      </w:rPr>
      <w:fldChar w:fldCharType="end"/>
    </w:r>
    <w:r w:rsidRPr="00D019C1">
      <w:rPr>
        <w:rStyle w:val="PageNumber"/>
        <w:rFonts w:cs="Arial"/>
        <w:bCs/>
        <w:szCs w:val="22"/>
      </w:rPr>
      <w:t xml:space="preserve"> of </w:t>
    </w:r>
    <w:r w:rsidRPr="00D019C1">
      <w:rPr>
        <w:rStyle w:val="PageNumber"/>
        <w:rFonts w:cs="Arial"/>
        <w:bCs/>
        <w:szCs w:val="22"/>
      </w:rPr>
      <w:fldChar w:fldCharType="begin"/>
    </w:r>
    <w:r w:rsidRPr="00D019C1">
      <w:rPr>
        <w:rStyle w:val="PageNumber"/>
        <w:rFonts w:cs="Arial"/>
        <w:bCs/>
        <w:szCs w:val="22"/>
      </w:rPr>
      <w:instrText xml:space="preserve"> NUMPAGES </w:instrText>
    </w:r>
    <w:r w:rsidRPr="00D019C1">
      <w:rPr>
        <w:rStyle w:val="PageNumber"/>
        <w:rFonts w:cs="Arial"/>
        <w:bCs/>
        <w:szCs w:val="22"/>
      </w:rPr>
      <w:fldChar w:fldCharType="separate"/>
    </w:r>
    <w:r w:rsidRPr="00D019C1">
      <w:rPr>
        <w:rStyle w:val="PageNumber"/>
        <w:rFonts w:cs="Arial"/>
        <w:bCs/>
        <w:szCs w:val="22"/>
      </w:rPr>
      <w:t>7</w:t>
    </w:r>
    <w:r w:rsidRPr="00D019C1">
      <w:rPr>
        <w:rStyle w:val="PageNumber"/>
        <w:rFonts w:cs="Arial"/>
        <w:bCs/>
        <w:szCs w:val="22"/>
      </w:rPr>
      <w:fldChar w:fldCharType="end"/>
    </w:r>
  </w:p>
  <w:p w14:paraId="7F950F98" w14:textId="77777777" w:rsidR="00F23E76" w:rsidRPr="00D019C1" w:rsidRDefault="00F23E76" w:rsidP="00F23E76">
    <w:pPr>
      <w:pStyle w:val="Footer"/>
      <w:tabs>
        <w:tab w:val="clear" w:pos="4513"/>
        <w:tab w:val="clear" w:pos="9026"/>
        <w:tab w:val="center" w:pos="6840"/>
        <w:tab w:val="right" w:pos="13950"/>
      </w:tabs>
      <w:rPr>
        <w:rFonts w:cs="Arial"/>
        <w:bCs/>
        <w:szCs w:val="22"/>
      </w:rPr>
    </w:pPr>
    <w:r w:rsidRPr="00D019C1">
      <w:rPr>
        <w:rFonts w:cs="Arial"/>
        <w:bCs/>
        <w:szCs w:val="22"/>
      </w:rPr>
      <w:t xml:space="preserve">Revision No: </w:t>
    </w:r>
    <w:r w:rsidRPr="00D019C1">
      <w:rPr>
        <w:rStyle w:val="PageNumber"/>
        <w:rFonts w:cs="Arial"/>
        <w:bCs/>
        <w:szCs w:val="22"/>
      </w:rPr>
      <w:tab/>
    </w:r>
    <w:r w:rsidRPr="00D019C1">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3A30A2" w14:textId="77777777" w:rsidR="00164AC7" w:rsidRDefault="00164AC7" w:rsidP="00346655">
      <w:r>
        <w:separator/>
      </w:r>
    </w:p>
  </w:footnote>
  <w:footnote w:type="continuationSeparator" w:id="0">
    <w:p w14:paraId="3C0CF3CD" w14:textId="77777777" w:rsidR="00164AC7" w:rsidRDefault="00164AC7" w:rsidP="00346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95" w:type="dxa"/>
      <w:tblLayout w:type="fixed"/>
      <w:tblCellMar>
        <w:left w:w="30" w:type="dxa"/>
        <w:right w:w="30" w:type="dxa"/>
      </w:tblCellMar>
      <w:tblLook w:val="0000" w:firstRow="0" w:lastRow="0" w:firstColumn="0" w:lastColumn="0" w:noHBand="0" w:noVBand="0"/>
    </w:tblPr>
    <w:tblGrid>
      <w:gridCol w:w="8995"/>
    </w:tblGrid>
    <w:tr w:rsidR="00F23E76" w:rsidRPr="00346655" w14:paraId="77B9A868" w14:textId="77777777" w:rsidTr="00F23E76">
      <w:trPr>
        <w:trHeight w:val="557"/>
      </w:trPr>
      <w:tc>
        <w:tcPr>
          <w:tcW w:w="8995" w:type="dxa"/>
          <w:tcBorders>
            <w:top w:val="single" w:sz="4" w:space="0" w:color="auto"/>
            <w:left w:val="single" w:sz="4" w:space="0" w:color="auto"/>
            <w:bottom w:val="single" w:sz="4" w:space="0" w:color="auto"/>
            <w:right w:val="single" w:sz="4" w:space="0" w:color="auto"/>
          </w:tcBorders>
          <w:shd w:val="clear" w:color="auto" w:fill="17365D"/>
          <w:vAlign w:val="center"/>
        </w:tcPr>
        <w:p w14:paraId="0D119CD1" w14:textId="77777777" w:rsidR="00F23E76" w:rsidRPr="00346655" w:rsidRDefault="00F23E76" w:rsidP="00F23E76">
          <w:pPr>
            <w:keepNext/>
            <w:spacing w:before="120" w:after="120"/>
            <w:ind w:left="720"/>
            <w:jc w:val="center"/>
            <w:outlineLvl w:val="3"/>
            <w:rPr>
              <w:rFonts w:eastAsia="Times New Roman" w:cs="Arial"/>
              <w:bCs/>
              <w:iCs/>
              <w:color w:val="FFFFFF"/>
              <w:kern w:val="28"/>
              <w:sz w:val="32"/>
              <w:szCs w:val="32"/>
              <w:lang w:val="en-US" w:eastAsia="en-GB" w:bidi="ar-SA"/>
            </w:rPr>
          </w:pPr>
          <w:r>
            <w:rPr>
              <w:rFonts w:eastAsia="Calibri" w:cs="Arial"/>
              <w:b/>
              <w:bCs/>
              <w:iCs/>
              <w:color w:val="FFFFFF"/>
              <w:sz w:val="32"/>
              <w:szCs w:val="32"/>
              <w:lang w:val="en-US" w:bidi="ar-SA"/>
            </w:rPr>
            <w:t>Incident Management Process</w:t>
          </w:r>
        </w:p>
      </w:tc>
    </w:tr>
  </w:tbl>
  <w:p w14:paraId="2290C133" w14:textId="77777777" w:rsidR="00690D6E" w:rsidRDefault="00690D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690D6E" w:rsidRPr="00346655" w14:paraId="15026D25" w14:textId="77777777" w:rsidTr="00D8589F">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1E9B9890" w14:textId="77777777" w:rsidR="00690D6E" w:rsidRPr="00346655" w:rsidRDefault="00690D6E" w:rsidP="00346655">
          <w:pPr>
            <w:jc w:val="center"/>
            <w:rPr>
              <w:rFonts w:eastAsia="Times New Roman" w:cs="Arial"/>
              <w:kern w:val="28"/>
              <w:sz w:val="24"/>
              <w:szCs w:val="8"/>
              <w:lang w:val="en-US" w:eastAsia="en-GB" w:bidi="ar-SA"/>
            </w:rPr>
          </w:pPr>
          <w:r w:rsidRPr="00346655">
            <w:rPr>
              <w:rFonts w:eastAsia="Times New Roman" w:cs="Arial"/>
              <w:b/>
              <w:kern w:val="28"/>
              <w:sz w:val="24"/>
              <w:szCs w:val="8"/>
              <w:lang w:val="en-US" w:eastAsia="en-GB" w:bidi="ar-SA"/>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52389285" w14:textId="77777777" w:rsidR="00690D6E" w:rsidRPr="00346655" w:rsidRDefault="00690D6E" w:rsidP="00346655">
          <w:pPr>
            <w:jc w:val="center"/>
            <w:rPr>
              <w:rFonts w:eastAsia="Times New Roman" w:cs="Arial"/>
              <w:kern w:val="28"/>
              <w:sz w:val="24"/>
              <w:szCs w:val="8"/>
              <w:lang w:val="en-US" w:eastAsia="en-GB" w:bidi="ar-SA"/>
            </w:rPr>
          </w:pPr>
          <w:r w:rsidRPr="00346655">
            <w:rPr>
              <w:rFonts w:eastAsia="Times New Roman" w:cs="Arial"/>
              <w:b/>
              <w:kern w:val="28"/>
              <w:sz w:val="24"/>
              <w:szCs w:val="8"/>
              <w:lang w:val="en-US" w:eastAsia="en-GB" w:bidi="ar-SA"/>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5F59D9B9" w14:textId="3972D75E" w:rsidR="00690D6E" w:rsidRPr="00A7311F" w:rsidRDefault="00690D6E" w:rsidP="00346655">
          <w:pPr>
            <w:jc w:val="center"/>
            <w:rPr>
              <w:rFonts w:eastAsia="Times New Roman" w:cs="Arial"/>
              <w:bCs/>
              <w:kern w:val="28"/>
              <w:szCs w:val="4"/>
              <w:lang w:val="en-US" w:eastAsia="en-GB" w:bidi="ar-SA"/>
            </w:rPr>
          </w:pPr>
          <w:r w:rsidRPr="00A7311F">
            <w:rPr>
              <w:rFonts w:cs="Arial"/>
              <w:b/>
              <w:sz w:val="22"/>
              <w:szCs w:val="6"/>
            </w:rPr>
            <w:t>Normal</w:t>
          </w:r>
        </w:p>
      </w:tc>
    </w:tr>
    <w:tr w:rsidR="00690D6E" w:rsidRPr="00346655" w14:paraId="45315E39" w14:textId="77777777" w:rsidTr="00D8589F">
      <w:trPr>
        <w:trHeight w:val="80"/>
      </w:trPr>
      <w:tc>
        <w:tcPr>
          <w:tcW w:w="1435" w:type="dxa"/>
          <w:tcBorders>
            <w:top w:val="single" w:sz="4" w:space="0" w:color="auto"/>
            <w:bottom w:val="single" w:sz="4" w:space="0" w:color="auto"/>
          </w:tcBorders>
        </w:tcPr>
        <w:p w14:paraId="1921DD3D" w14:textId="77777777" w:rsidR="00690D6E" w:rsidRPr="00346655" w:rsidRDefault="00690D6E" w:rsidP="00346655">
          <w:pPr>
            <w:jc w:val="center"/>
            <w:rPr>
              <w:rFonts w:eastAsia="Times New Roman" w:cs="Arial"/>
              <w:b/>
              <w:color w:val="000000"/>
              <w:kern w:val="28"/>
              <w:sz w:val="10"/>
              <w:lang w:val="en-US" w:eastAsia="en-GB" w:bidi="ar-SA"/>
            </w:rPr>
          </w:pPr>
        </w:p>
      </w:tc>
      <w:tc>
        <w:tcPr>
          <w:tcW w:w="1928" w:type="dxa"/>
          <w:tcBorders>
            <w:top w:val="single" w:sz="4" w:space="0" w:color="auto"/>
            <w:bottom w:val="single" w:sz="4" w:space="0" w:color="auto"/>
          </w:tcBorders>
        </w:tcPr>
        <w:p w14:paraId="43313ADC" w14:textId="77777777" w:rsidR="00690D6E" w:rsidRPr="00346655" w:rsidRDefault="00690D6E" w:rsidP="00346655">
          <w:pPr>
            <w:jc w:val="center"/>
            <w:rPr>
              <w:rFonts w:eastAsia="Times New Roman" w:cs="Arial"/>
              <w:b/>
              <w:color w:val="000000"/>
              <w:kern w:val="28"/>
              <w:sz w:val="10"/>
              <w:lang w:val="en-US" w:eastAsia="en-GB" w:bidi="ar-SA"/>
            </w:rPr>
          </w:pPr>
        </w:p>
      </w:tc>
      <w:tc>
        <w:tcPr>
          <w:tcW w:w="797" w:type="dxa"/>
          <w:tcBorders>
            <w:top w:val="single" w:sz="4" w:space="0" w:color="auto"/>
            <w:bottom w:val="single" w:sz="4" w:space="0" w:color="auto"/>
          </w:tcBorders>
        </w:tcPr>
        <w:p w14:paraId="52ABF19F" w14:textId="77777777" w:rsidR="00690D6E" w:rsidRPr="00346655" w:rsidRDefault="00690D6E" w:rsidP="00346655">
          <w:pPr>
            <w:jc w:val="center"/>
            <w:rPr>
              <w:rFonts w:eastAsia="Times New Roman" w:cs="Arial"/>
              <w:b/>
              <w:color w:val="000000"/>
              <w:kern w:val="28"/>
              <w:sz w:val="10"/>
              <w:lang w:val="en-US" w:eastAsia="en-GB" w:bidi="ar-SA"/>
            </w:rPr>
          </w:pPr>
        </w:p>
      </w:tc>
      <w:tc>
        <w:tcPr>
          <w:tcW w:w="1282" w:type="dxa"/>
          <w:gridSpan w:val="2"/>
          <w:tcBorders>
            <w:top w:val="single" w:sz="4" w:space="0" w:color="auto"/>
            <w:bottom w:val="single" w:sz="4" w:space="0" w:color="auto"/>
          </w:tcBorders>
        </w:tcPr>
        <w:p w14:paraId="29614997" w14:textId="77777777" w:rsidR="00690D6E" w:rsidRPr="00346655" w:rsidRDefault="00690D6E" w:rsidP="00346655">
          <w:pPr>
            <w:jc w:val="center"/>
            <w:rPr>
              <w:rFonts w:eastAsia="Times New Roman" w:cs="Arial"/>
              <w:b/>
              <w:color w:val="000000"/>
              <w:kern w:val="28"/>
              <w:sz w:val="10"/>
              <w:lang w:val="en-US" w:eastAsia="en-GB" w:bidi="ar-SA"/>
            </w:rPr>
          </w:pPr>
        </w:p>
      </w:tc>
      <w:tc>
        <w:tcPr>
          <w:tcW w:w="224" w:type="dxa"/>
          <w:tcBorders>
            <w:top w:val="single" w:sz="4" w:space="0" w:color="auto"/>
            <w:bottom w:val="single" w:sz="4" w:space="0" w:color="auto"/>
          </w:tcBorders>
        </w:tcPr>
        <w:p w14:paraId="1450DDC1" w14:textId="77777777" w:rsidR="00690D6E" w:rsidRPr="00346655" w:rsidRDefault="00690D6E" w:rsidP="00346655">
          <w:pPr>
            <w:jc w:val="center"/>
            <w:rPr>
              <w:rFonts w:eastAsia="Times New Roman" w:cs="Arial"/>
              <w:b/>
              <w:color w:val="000000"/>
              <w:kern w:val="28"/>
              <w:sz w:val="10"/>
              <w:lang w:val="en-US" w:eastAsia="en-GB" w:bidi="ar-SA"/>
            </w:rPr>
          </w:pPr>
        </w:p>
      </w:tc>
      <w:tc>
        <w:tcPr>
          <w:tcW w:w="2124" w:type="dxa"/>
          <w:gridSpan w:val="2"/>
          <w:tcBorders>
            <w:top w:val="single" w:sz="4" w:space="0" w:color="auto"/>
            <w:bottom w:val="single" w:sz="4" w:space="0" w:color="auto"/>
          </w:tcBorders>
        </w:tcPr>
        <w:p w14:paraId="7D57FBEB" w14:textId="77777777" w:rsidR="00690D6E" w:rsidRPr="00346655" w:rsidRDefault="00690D6E" w:rsidP="00346655">
          <w:pPr>
            <w:jc w:val="center"/>
            <w:rPr>
              <w:rFonts w:eastAsia="Times New Roman" w:cs="Arial"/>
              <w:b/>
              <w:color w:val="000000"/>
              <w:kern w:val="28"/>
              <w:sz w:val="10"/>
              <w:lang w:val="en-US" w:eastAsia="en-GB" w:bidi="ar-SA"/>
            </w:rPr>
          </w:pPr>
        </w:p>
      </w:tc>
      <w:tc>
        <w:tcPr>
          <w:tcW w:w="1239" w:type="dxa"/>
          <w:tcBorders>
            <w:top w:val="single" w:sz="4" w:space="0" w:color="auto"/>
            <w:bottom w:val="single" w:sz="4" w:space="0" w:color="auto"/>
          </w:tcBorders>
        </w:tcPr>
        <w:p w14:paraId="3368592A" w14:textId="77777777" w:rsidR="00690D6E" w:rsidRPr="00346655" w:rsidRDefault="00690D6E" w:rsidP="00346655">
          <w:pPr>
            <w:jc w:val="center"/>
            <w:rPr>
              <w:rFonts w:eastAsia="Times New Roman" w:cs="Arial"/>
              <w:b/>
              <w:color w:val="000000"/>
              <w:kern w:val="28"/>
              <w:sz w:val="10"/>
              <w:lang w:val="en-US" w:eastAsia="en-GB" w:bidi="ar-SA"/>
            </w:rPr>
          </w:pPr>
        </w:p>
      </w:tc>
    </w:tr>
    <w:tr w:rsidR="00690D6E" w:rsidRPr="00346655" w14:paraId="0827002E" w14:textId="77777777" w:rsidTr="00346655">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11F892DE" w14:textId="144E828C" w:rsidR="00690D6E" w:rsidRPr="00346655" w:rsidRDefault="00690D6E" w:rsidP="00346655">
          <w:pPr>
            <w:keepNext/>
            <w:spacing w:before="120" w:after="120"/>
            <w:ind w:left="720"/>
            <w:jc w:val="center"/>
            <w:outlineLvl w:val="3"/>
            <w:rPr>
              <w:rFonts w:eastAsia="Times New Roman" w:cs="Arial"/>
              <w:bCs/>
              <w:iCs/>
              <w:color w:val="FFFFFF"/>
              <w:kern w:val="28"/>
              <w:sz w:val="32"/>
              <w:szCs w:val="32"/>
              <w:lang w:val="en-US" w:eastAsia="en-GB" w:bidi="ar-SA"/>
            </w:rPr>
          </w:pPr>
          <w:r>
            <w:rPr>
              <w:rFonts w:eastAsia="Calibri" w:cs="Arial"/>
              <w:b/>
              <w:bCs/>
              <w:iCs/>
              <w:color w:val="FFFFFF"/>
              <w:sz w:val="32"/>
              <w:szCs w:val="32"/>
              <w:lang w:val="en-US" w:bidi="ar-SA"/>
            </w:rPr>
            <w:t>Incident Management Process</w:t>
          </w:r>
        </w:p>
      </w:tc>
    </w:tr>
    <w:tr w:rsidR="00690D6E" w:rsidRPr="00346655" w14:paraId="0BC016D8" w14:textId="77777777" w:rsidTr="00D8589F">
      <w:trPr>
        <w:trHeight w:val="107"/>
      </w:trPr>
      <w:tc>
        <w:tcPr>
          <w:tcW w:w="9029" w:type="dxa"/>
          <w:gridSpan w:val="9"/>
          <w:tcBorders>
            <w:top w:val="single" w:sz="4" w:space="0" w:color="auto"/>
          </w:tcBorders>
        </w:tcPr>
        <w:p w14:paraId="5B3E9AA8" w14:textId="77777777" w:rsidR="00690D6E" w:rsidRPr="00346655" w:rsidRDefault="00690D6E" w:rsidP="00346655">
          <w:pPr>
            <w:jc w:val="center"/>
            <w:rPr>
              <w:rFonts w:eastAsia="Times New Roman" w:cs="Arial"/>
              <w:b/>
              <w:color w:val="000000"/>
              <w:kern w:val="28"/>
              <w:sz w:val="10"/>
              <w:szCs w:val="14"/>
              <w:lang w:val="en-US" w:eastAsia="en-GB" w:bidi="ar-SA"/>
            </w:rPr>
          </w:pPr>
        </w:p>
      </w:tc>
    </w:tr>
    <w:tr w:rsidR="00690D6E" w:rsidRPr="00346655" w14:paraId="1F33AA08" w14:textId="77777777" w:rsidTr="00D8589F">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33920F4" w14:textId="77777777" w:rsidR="00690D6E" w:rsidRPr="00346655" w:rsidRDefault="00690D6E" w:rsidP="00346655">
          <w:pPr>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Organization:</w:t>
          </w:r>
        </w:p>
      </w:tc>
      <w:tc>
        <w:tcPr>
          <w:tcW w:w="3780" w:type="dxa"/>
          <w:gridSpan w:val="3"/>
          <w:tcBorders>
            <w:top w:val="single" w:sz="6" w:space="0" w:color="auto"/>
            <w:left w:val="nil"/>
            <w:bottom w:val="single" w:sz="6" w:space="0" w:color="auto"/>
            <w:right w:val="single" w:sz="6" w:space="0" w:color="auto"/>
          </w:tcBorders>
          <w:vAlign w:val="center"/>
        </w:tcPr>
        <w:p w14:paraId="21B20B3B" w14:textId="77777777" w:rsidR="00690D6E" w:rsidRPr="00346655" w:rsidRDefault="00690D6E" w:rsidP="00346655">
          <w:pPr>
            <w:jc w:val="both"/>
            <w:rPr>
              <w:rFonts w:eastAsia="Times New Roman" w:cs="Arial"/>
              <w:b/>
              <w:color w:val="000000"/>
              <w:kern w:val="28"/>
              <w:lang w:val="en-US" w:eastAsia="en-GB" w:bidi="ar-SA"/>
            </w:rPr>
          </w:pPr>
        </w:p>
      </w:tc>
      <w:tc>
        <w:tcPr>
          <w:tcW w:w="1710" w:type="dxa"/>
          <w:gridSpan w:val="3"/>
          <w:tcBorders>
            <w:top w:val="single" w:sz="6" w:space="0" w:color="auto"/>
            <w:left w:val="nil"/>
            <w:bottom w:val="single" w:sz="6" w:space="0" w:color="auto"/>
            <w:right w:val="single" w:sz="6" w:space="0" w:color="auto"/>
          </w:tcBorders>
          <w:vAlign w:val="center"/>
        </w:tcPr>
        <w:p w14:paraId="4665A110" w14:textId="77777777" w:rsidR="00690D6E" w:rsidRPr="00346655" w:rsidRDefault="00690D6E" w:rsidP="00346655">
          <w:pPr>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43E0B95B" w14:textId="77777777" w:rsidR="00690D6E" w:rsidRPr="00346655" w:rsidRDefault="00690D6E" w:rsidP="00346655">
          <w:pPr>
            <w:jc w:val="both"/>
            <w:rPr>
              <w:rFonts w:eastAsia="Times New Roman" w:cs="Arial"/>
              <w:b/>
              <w:bCs/>
              <w:kern w:val="28"/>
              <w:sz w:val="24"/>
              <w:szCs w:val="24"/>
              <w:lang w:val="en-US" w:eastAsia="en-GB" w:bidi="ar-SA"/>
            </w:rPr>
          </w:pPr>
        </w:p>
      </w:tc>
    </w:tr>
    <w:tr w:rsidR="00690D6E" w:rsidRPr="00346655" w14:paraId="5541FDA1" w14:textId="77777777" w:rsidTr="00D8589F">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C0EC3CF" w14:textId="77777777" w:rsidR="00690D6E" w:rsidRPr="00346655" w:rsidRDefault="00690D6E" w:rsidP="00346655">
          <w:pPr>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Department:</w:t>
          </w:r>
        </w:p>
      </w:tc>
      <w:tc>
        <w:tcPr>
          <w:tcW w:w="3780" w:type="dxa"/>
          <w:gridSpan w:val="3"/>
          <w:tcBorders>
            <w:left w:val="nil"/>
            <w:bottom w:val="single" w:sz="6" w:space="0" w:color="auto"/>
            <w:right w:val="single" w:sz="6" w:space="0" w:color="auto"/>
          </w:tcBorders>
          <w:vAlign w:val="center"/>
        </w:tcPr>
        <w:p w14:paraId="7D7A99F0" w14:textId="77777777" w:rsidR="00690D6E" w:rsidRPr="00346655" w:rsidRDefault="00690D6E" w:rsidP="00346655">
          <w:pPr>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63707FCD" w14:textId="77777777" w:rsidR="00690D6E" w:rsidRPr="00346655" w:rsidRDefault="00690D6E" w:rsidP="00346655">
          <w:pPr>
            <w:rPr>
              <w:rFonts w:eastAsia="Times New Roman" w:cs="Arial"/>
              <w:b/>
              <w:color w:val="000000"/>
              <w:kern w:val="28"/>
              <w:lang w:val="en-US" w:eastAsia="en-GB" w:bidi="ar-SA"/>
            </w:rPr>
          </w:pPr>
          <w:r w:rsidRPr="00346655">
            <w:rPr>
              <w:rFonts w:eastAsia="Times New Roman" w:cs="Arial"/>
              <w:b/>
              <w:color w:val="000000"/>
              <w:kern w:val="28"/>
              <w:lang w:val="en-US" w:eastAsia="en-GB" w:bidi="ar-SA"/>
            </w:rPr>
            <w:t>Revision:</w:t>
          </w:r>
        </w:p>
      </w:tc>
      <w:tc>
        <w:tcPr>
          <w:tcW w:w="2104" w:type="dxa"/>
          <w:gridSpan w:val="2"/>
          <w:tcBorders>
            <w:left w:val="nil"/>
            <w:bottom w:val="single" w:sz="6" w:space="0" w:color="auto"/>
            <w:right w:val="single" w:sz="6" w:space="0" w:color="auto"/>
          </w:tcBorders>
          <w:vAlign w:val="center"/>
        </w:tcPr>
        <w:p w14:paraId="6DE3BFCD" w14:textId="32286FE6" w:rsidR="00690D6E" w:rsidRPr="00346655" w:rsidRDefault="00690D6E" w:rsidP="00346655">
          <w:pPr>
            <w:rPr>
              <w:rFonts w:eastAsia="Times New Roman" w:cs="Arial"/>
              <w:b/>
              <w:color w:val="000000"/>
              <w:kern w:val="28"/>
              <w:sz w:val="24"/>
              <w:lang w:val="en-US" w:eastAsia="en-GB" w:bidi="ar-SA"/>
            </w:rPr>
          </w:pPr>
          <w:r w:rsidRPr="00346655">
            <w:rPr>
              <w:rFonts w:eastAsia="Times New Roman" w:cs="Arial"/>
              <w:b/>
              <w:kern w:val="28"/>
              <w:lang w:val="en-US" w:eastAsia="en-GB" w:bidi="ar-SA"/>
            </w:rPr>
            <w:t>0</w:t>
          </w:r>
          <w:r>
            <w:rPr>
              <w:rFonts w:eastAsia="Times New Roman" w:cs="Arial"/>
              <w:b/>
              <w:kern w:val="28"/>
              <w:lang w:val="en-US" w:eastAsia="en-GB" w:bidi="ar-SA"/>
            </w:rPr>
            <w:t>.1</w:t>
          </w:r>
        </w:p>
      </w:tc>
    </w:tr>
    <w:tr w:rsidR="00690D6E" w:rsidRPr="00346655" w14:paraId="398B816C" w14:textId="77777777" w:rsidTr="00D8589F">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FABE187" w14:textId="77777777" w:rsidR="00690D6E" w:rsidRPr="00346655" w:rsidRDefault="00690D6E" w:rsidP="00346655">
          <w:pPr>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Section:</w:t>
          </w:r>
        </w:p>
      </w:tc>
      <w:tc>
        <w:tcPr>
          <w:tcW w:w="3780" w:type="dxa"/>
          <w:gridSpan w:val="3"/>
          <w:tcBorders>
            <w:left w:val="nil"/>
            <w:bottom w:val="single" w:sz="6" w:space="0" w:color="auto"/>
            <w:right w:val="single" w:sz="6" w:space="0" w:color="auto"/>
          </w:tcBorders>
          <w:vAlign w:val="center"/>
        </w:tcPr>
        <w:p w14:paraId="5FF7E24A" w14:textId="77777777" w:rsidR="00690D6E" w:rsidRPr="00346655" w:rsidRDefault="00690D6E" w:rsidP="00346655">
          <w:pPr>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43B12073" w14:textId="77777777" w:rsidR="00690D6E" w:rsidRPr="00346655" w:rsidRDefault="00690D6E" w:rsidP="00346655">
          <w:pPr>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Sheet:</w:t>
          </w:r>
        </w:p>
      </w:tc>
      <w:tc>
        <w:tcPr>
          <w:tcW w:w="2104" w:type="dxa"/>
          <w:gridSpan w:val="2"/>
          <w:tcBorders>
            <w:left w:val="nil"/>
            <w:bottom w:val="single" w:sz="6" w:space="0" w:color="auto"/>
            <w:right w:val="single" w:sz="6" w:space="0" w:color="auto"/>
          </w:tcBorders>
          <w:vAlign w:val="center"/>
        </w:tcPr>
        <w:p w14:paraId="7D36C75F" w14:textId="77777777" w:rsidR="00690D6E" w:rsidRPr="00346655" w:rsidRDefault="00690D6E" w:rsidP="00346655">
          <w:pPr>
            <w:rPr>
              <w:rFonts w:eastAsia="Times New Roman" w:cs="Arial"/>
              <w:b/>
              <w:color w:val="000000"/>
              <w:kern w:val="28"/>
              <w:sz w:val="24"/>
              <w:lang w:val="en-US" w:eastAsia="en-GB" w:bidi="ar-SA"/>
            </w:rPr>
          </w:pPr>
          <w:r w:rsidRPr="00346655">
            <w:rPr>
              <w:rFonts w:eastAsia="Times New Roman" w:cs="Arial"/>
              <w:b/>
              <w:kern w:val="28"/>
              <w:lang w:val="en-US" w:eastAsia="en-GB" w:bidi="ar-SA"/>
            </w:rPr>
            <w:fldChar w:fldCharType="begin"/>
          </w:r>
          <w:r w:rsidRPr="00346655">
            <w:rPr>
              <w:rFonts w:eastAsia="Times New Roman" w:cs="Arial"/>
              <w:b/>
              <w:kern w:val="28"/>
              <w:lang w:val="en-US" w:eastAsia="en-GB" w:bidi="ar-SA"/>
            </w:rPr>
            <w:instrText xml:space="preserve"> PAGE </w:instrText>
          </w:r>
          <w:r w:rsidRPr="00346655">
            <w:rPr>
              <w:rFonts w:eastAsia="Times New Roman" w:cs="Arial"/>
              <w:b/>
              <w:kern w:val="28"/>
              <w:lang w:val="en-US" w:eastAsia="en-GB" w:bidi="ar-SA"/>
            </w:rPr>
            <w:fldChar w:fldCharType="separate"/>
          </w:r>
          <w:r w:rsidRPr="00346655">
            <w:rPr>
              <w:rFonts w:eastAsia="Times New Roman" w:cs="Arial"/>
              <w:b/>
              <w:noProof/>
              <w:kern w:val="28"/>
              <w:lang w:val="en-US" w:eastAsia="en-GB" w:bidi="ar-SA"/>
            </w:rPr>
            <w:t>1</w:t>
          </w:r>
          <w:r w:rsidRPr="00346655">
            <w:rPr>
              <w:rFonts w:eastAsia="Times New Roman" w:cs="Arial"/>
              <w:b/>
              <w:kern w:val="28"/>
              <w:lang w:val="en-US" w:eastAsia="en-GB" w:bidi="ar-SA"/>
            </w:rPr>
            <w:fldChar w:fldCharType="end"/>
          </w:r>
          <w:r w:rsidRPr="00346655">
            <w:rPr>
              <w:rFonts w:eastAsia="Times New Roman" w:cs="Arial"/>
              <w:b/>
              <w:kern w:val="28"/>
              <w:lang w:val="en-US" w:eastAsia="en-GB" w:bidi="ar-SA"/>
            </w:rPr>
            <w:t xml:space="preserve"> of </w:t>
          </w:r>
          <w:r w:rsidRPr="00346655">
            <w:rPr>
              <w:rFonts w:eastAsia="Times New Roman" w:cs="Arial"/>
              <w:b/>
              <w:bCs/>
              <w:kern w:val="28"/>
              <w:lang w:val="en-US" w:eastAsia="en-GB" w:bidi="ar-SA"/>
            </w:rPr>
            <w:fldChar w:fldCharType="begin"/>
          </w:r>
          <w:r w:rsidRPr="00346655">
            <w:rPr>
              <w:rFonts w:eastAsia="Times New Roman" w:cs="Arial"/>
              <w:b/>
              <w:bCs/>
              <w:kern w:val="28"/>
              <w:lang w:val="en-US" w:eastAsia="en-GB" w:bidi="ar-SA"/>
            </w:rPr>
            <w:instrText xml:space="preserve"> NUMPAGES </w:instrText>
          </w:r>
          <w:r w:rsidRPr="00346655">
            <w:rPr>
              <w:rFonts w:eastAsia="Times New Roman" w:cs="Arial"/>
              <w:b/>
              <w:bCs/>
              <w:kern w:val="28"/>
              <w:lang w:val="en-US" w:eastAsia="en-GB" w:bidi="ar-SA"/>
            </w:rPr>
            <w:fldChar w:fldCharType="separate"/>
          </w:r>
          <w:r w:rsidRPr="00346655">
            <w:rPr>
              <w:rFonts w:eastAsia="Times New Roman" w:cs="Arial"/>
              <w:b/>
              <w:bCs/>
              <w:noProof/>
              <w:kern w:val="28"/>
              <w:lang w:val="en-US" w:eastAsia="en-GB" w:bidi="ar-SA"/>
            </w:rPr>
            <w:t>13</w:t>
          </w:r>
          <w:r w:rsidRPr="00346655">
            <w:rPr>
              <w:rFonts w:eastAsia="Times New Roman" w:cs="Arial"/>
              <w:b/>
              <w:bCs/>
              <w:kern w:val="28"/>
              <w:lang w:val="en-US" w:eastAsia="en-GB" w:bidi="ar-SA"/>
            </w:rPr>
            <w:fldChar w:fldCharType="end"/>
          </w:r>
        </w:p>
      </w:tc>
    </w:tr>
  </w:tbl>
  <w:p w14:paraId="74D13201" w14:textId="77777777" w:rsidR="00690D6E" w:rsidRDefault="00690D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945" w:type="dxa"/>
      <w:tblLayout w:type="fixed"/>
      <w:tblCellMar>
        <w:left w:w="30" w:type="dxa"/>
        <w:right w:w="30" w:type="dxa"/>
      </w:tblCellMar>
      <w:tblLook w:val="0000" w:firstRow="0" w:lastRow="0" w:firstColumn="0" w:lastColumn="0" w:noHBand="0" w:noVBand="0"/>
    </w:tblPr>
    <w:tblGrid>
      <w:gridCol w:w="13945"/>
    </w:tblGrid>
    <w:tr w:rsidR="00F23E76" w:rsidRPr="00346655" w14:paraId="5210D760" w14:textId="77777777" w:rsidTr="00F23E76">
      <w:trPr>
        <w:trHeight w:val="557"/>
      </w:trPr>
      <w:tc>
        <w:tcPr>
          <w:tcW w:w="13945" w:type="dxa"/>
          <w:tcBorders>
            <w:top w:val="single" w:sz="4" w:space="0" w:color="auto"/>
            <w:left w:val="single" w:sz="4" w:space="0" w:color="auto"/>
            <w:bottom w:val="single" w:sz="4" w:space="0" w:color="auto"/>
            <w:right w:val="single" w:sz="4" w:space="0" w:color="auto"/>
          </w:tcBorders>
          <w:shd w:val="clear" w:color="auto" w:fill="17365D"/>
          <w:vAlign w:val="center"/>
        </w:tcPr>
        <w:p w14:paraId="10F64063" w14:textId="77777777" w:rsidR="00F23E76" w:rsidRPr="00346655" w:rsidRDefault="00F23E76" w:rsidP="00F23E76">
          <w:pPr>
            <w:keepNext/>
            <w:spacing w:before="120" w:after="120"/>
            <w:ind w:left="720"/>
            <w:jc w:val="center"/>
            <w:outlineLvl w:val="3"/>
            <w:rPr>
              <w:rFonts w:eastAsia="Times New Roman" w:cs="Arial"/>
              <w:bCs/>
              <w:iCs/>
              <w:color w:val="FFFFFF"/>
              <w:kern w:val="28"/>
              <w:sz w:val="32"/>
              <w:szCs w:val="32"/>
              <w:lang w:val="en-US" w:eastAsia="en-GB" w:bidi="ar-SA"/>
            </w:rPr>
          </w:pPr>
          <w:r>
            <w:rPr>
              <w:rFonts w:eastAsia="Calibri" w:cs="Arial"/>
              <w:b/>
              <w:bCs/>
              <w:iCs/>
              <w:color w:val="FFFFFF"/>
              <w:sz w:val="32"/>
              <w:szCs w:val="32"/>
              <w:lang w:val="en-US" w:bidi="ar-SA"/>
            </w:rPr>
            <w:t>Incident Management Process</w:t>
          </w:r>
        </w:p>
      </w:tc>
    </w:tr>
  </w:tbl>
  <w:p w14:paraId="6B236DAA" w14:textId="77777777" w:rsidR="00F23E76" w:rsidRDefault="00F23E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945" w:type="dxa"/>
      <w:tblLayout w:type="fixed"/>
      <w:tblCellMar>
        <w:left w:w="30" w:type="dxa"/>
        <w:right w:w="30" w:type="dxa"/>
      </w:tblCellMar>
      <w:tblLook w:val="0000" w:firstRow="0" w:lastRow="0" w:firstColumn="0" w:lastColumn="0" w:noHBand="0" w:noVBand="0"/>
    </w:tblPr>
    <w:tblGrid>
      <w:gridCol w:w="13945"/>
    </w:tblGrid>
    <w:tr w:rsidR="007223FA" w:rsidRPr="00346655" w14:paraId="74D265DB" w14:textId="77777777" w:rsidTr="007223FA">
      <w:trPr>
        <w:trHeight w:val="557"/>
      </w:trPr>
      <w:tc>
        <w:tcPr>
          <w:tcW w:w="13945" w:type="dxa"/>
          <w:tcBorders>
            <w:top w:val="single" w:sz="4" w:space="0" w:color="auto"/>
            <w:left w:val="single" w:sz="4" w:space="0" w:color="auto"/>
            <w:bottom w:val="single" w:sz="4" w:space="0" w:color="auto"/>
            <w:right w:val="single" w:sz="4" w:space="0" w:color="auto"/>
          </w:tcBorders>
          <w:shd w:val="clear" w:color="auto" w:fill="17365D"/>
          <w:vAlign w:val="center"/>
        </w:tcPr>
        <w:p w14:paraId="16AC8E0E" w14:textId="77777777" w:rsidR="007223FA" w:rsidRPr="00346655" w:rsidRDefault="007223FA" w:rsidP="007223FA">
          <w:pPr>
            <w:keepNext/>
            <w:spacing w:before="120" w:after="120"/>
            <w:ind w:left="720"/>
            <w:jc w:val="center"/>
            <w:outlineLvl w:val="3"/>
            <w:rPr>
              <w:rFonts w:eastAsia="Times New Roman" w:cs="Arial"/>
              <w:bCs/>
              <w:iCs/>
              <w:color w:val="FFFFFF"/>
              <w:kern w:val="28"/>
              <w:sz w:val="32"/>
              <w:szCs w:val="32"/>
              <w:lang w:val="en-US" w:eastAsia="en-GB" w:bidi="ar-SA"/>
            </w:rPr>
          </w:pPr>
          <w:bookmarkStart w:id="85" w:name="_Hlk57830764"/>
          <w:r>
            <w:rPr>
              <w:rFonts w:eastAsia="Calibri" w:cs="Arial"/>
              <w:b/>
              <w:bCs/>
              <w:iCs/>
              <w:color w:val="FFFFFF"/>
              <w:sz w:val="32"/>
              <w:szCs w:val="32"/>
              <w:lang w:val="en-US" w:bidi="ar-SA"/>
            </w:rPr>
            <w:t>Incident Management Process</w:t>
          </w:r>
        </w:p>
      </w:tc>
    </w:tr>
    <w:bookmarkEnd w:id="85"/>
  </w:tbl>
  <w:p w14:paraId="7893CB4F" w14:textId="77777777" w:rsidR="007223FA" w:rsidRDefault="007223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5C4E69"/>
    <w:multiLevelType w:val="multilevel"/>
    <w:tmpl w:val="9D94C542"/>
    <w:lvl w:ilvl="0">
      <w:start w:val="1"/>
      <w:numFmt w:val="decimal"/>
      <w:pStyle w:val="Heading1"/>
      <w:lvlText w:val="%1."/>
      <w:lvlJc w:val="left"/>
      <w:pPr>
        <w:ind w:left="720" w:hanging="720"/>
      </w:pPr>
      <w:rPr>
        <w:rFonts w:ascii="Cambria" w:hAnsi="Cambria" w:hint="default"/>
        <w:b/>
        <w:i w:val="0"/>
        <w:sz w:val="22"/>
      </w:rPr>
    </w:lvl>
    <w:lvl w:ilvl="1">
      <w:start w:val="1"/>
      <w:numFmt w:val="decimal"/>
      <w:pStyle w:val="Heading2"/>
      <w:lvlText w:val="%1.%2"/>
      <w:lvlJc w:val="left"/>
      <w:pPr>
        <w:tabs>
          <w:tab w:val="num" w:pos="720"/>
        </w:tabs>
        <w:ind w:left="1440" w:hanging="720"/>
      </w:pPr>
      <w:rPr>
        <w:rFonts w:ascii="Cambria" w:hAnsi="Cambria" w:hint="default"/>
        <w:b/>
        <w:i w:val="0"/>
        <w:sz w:val="22"/>
        <w:szCs w:val="24"/>
      </w:rPr>
    </w:lvl>
    <w:lvl w:ilvl="2">
      <w:start w:val="1"/>
      <w:numFmt w:val="bullet"/>
      <w:pStyle w:val="Heading3"/>
      <w:lvlText w:val=""/>
      <w:lvlJc w:val="left"/>
      <w:pPr>
        <w:tabs>
          <w:tab w:val="num" w:pos="1440"/>
        </w:tabs>
        <w:ind w:left="2160" w:hanging="720"/>
      </w:pPr>
      <w:rPr>
        <w:rFonts w:ascii="Symbol" w:hAnsi="Symbol" w:hint="default"/>
        <w:color w:val="auto"/>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46335E50"/>
    <w:multiLevelType w:val="hybridMultilevel"/>
    <w:tmpl w:val="1494CCC0"/>
    <w:lvl w:ilvl="0" w:tplc="52BC7E8A">
      <w:numFmt w:val="bullet"/>
      <w:lvlText w:val="-"/>
      <w:lvlJc w:val="left"/>
      <w:pPr>
        <w:ind w:left="720" w:hanging="360"/>
      </w:pPr>
      <w:rPr>
        <w:rFonts w:ascii="Cambria" w:eastAsiaTheme="minorHAnsi" w:hAnsi="Cambria" w:cs="Mang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5E064709"/>
    <w:multiLevelType w:val="hybridMultilevel"/>
    <w:tmpl w:val="AE800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0"/>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anjeev Kelkar">
    <w15:presenceInfo w15:providerId="Windows Live" w15:userId="657fe0386ccff0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E55"/>
    <w:rsid w:val="000175DE"/>
    <w:rsid w:val="00030EB4"/>
    <w:rsid w:val="00042640"/>
    <w:rsid w:val="000572EB"/>
    <w:rsid w:val="000D09B2"/>
    <w:rsid w:val="000D6634"/>
    <w:rsid w:val="001033A9"/>
    <w:rsid w:val="00132828"/>
    <w:rsid w:val="00145379"/>
    <w:rsid w:val="001649DD"/>
    <w:rsid w:val="00164AC7"/>
    <w:rsid w:val="001B33A5"/>
    <w:rsid w:val="0020122D"/>
    <w:rsid w:val="002014A8"/>
    <w:rsid w:val="002573FC"/>
    <w:rsid w:val="002656A4"/>
    <w:rsid w:val="00276E95"/>
    <w:rsid w:val="002C41B6"/>
    <w:rsid w:val="002D4F12"/>
    <w:rsid w:val="002D5126"/>
    <w:rsid w:val="002E4F4B"/>
    <w:rsid w:val="0031282A"/>
    <w:rsid w:val="003177E8"/>
    <w:rsid w:val="00346655"/>
    <w:rsid w:val="00371B9E"/>
    <w:rsid w:val="003A307B"/>
    <w:rsid w:val="003C5416"/>
    <w:rsid w:val="003E0F08"/>
    <w:rsid w:val="003F7FEB"/>
    <w:rsid w:val="0040339F"/>
    <w:rsid w:val="00415BDE"/>
    <w:rsid w:val="00444D8D"/>
    <w:rsid w:val="0045571B"/>
    <w:rsid w:val="00456D50"/>
    <w:rsid w:val="00462E86"/>
    <w:rsid w:val="0046689D"/>
    <w:rsid w:val="00486A28"/>
    <w:rsid w:val="004A79EF"/>
    <w:rsid w:val="004F7DC3"/>
    <w:rsid w:val="00521AF1"/>
    <w:rsid w:val="005234C7"/>
    <w:rsid w:val="005458A4"/>
    <w:rsid w:val="005531F8"/>
    <w:rsid w:val="0057073A"/>
    <w:rsid w:val="00582456"/>
    <w:rsid w:val="005B41F7"/>
    <w:rsid w:val="005E2D7D"/>
    <w:rsid w:val="005E549F"/>
    <w:rsid w:val="00687F08"/>
    <w:rsid w:val="00690D6E"/>
    <w:rsid w:val="006C20D8"/>
    <w:rsid w:val="006C3F1F"/>
    <w:rsid w:val="006D02C3"/>
    <w:rsid w:val="006E1209"/>
    <w:rsid w:val="006E78A6"/>
    <w:rsid w:val="007223FA"/>
    <w:rsid w:val="00753620"/>
    <w:rsid w:val="0078672C"/>
    <w:rsid w:val="00786EF9"/>
    <w:rsid w:val="00790E09"/>
    <w:rsid w:val="007C229C"/>
    <w:rsid w:val="008014E4"/>
    <w:rsid w:val="0084059A"/>
    <w:rsid w:val="00886DC1"/>
    <w:rsid w:val="00892E55"/>
    <w:rsid w:val="00894C3F"/>
    <w:rsid w:val="008A0848"/>
    <w:rsid w:val="008C4BB8"/>
    <w:rsid w:val="008C5F5C"/>
    <w:rsid w:val="008E0699"/>
    <w:rsid w:val="008F3DCC"/>
    <w:rsid w:val="008F7A05"/>
    <w:rsid w:val="00930226"/>
    <w:rsid w:val="009334C2"/>
    <w:rsid w:val="00985B91"/>
    <w:rsid w:val="009A66FE"/>
    <w:rsid w:val="009D2AF8"/>
    <w:rsid w:val="009D453B"/>
    <w:rsid w:val="00A37B48"/>
    <w:rsid w:val="00A7311F"/>
    <w:rsid w:val="00A942C8"/>
    <w:rsid w:val="00B135DA"/>
    <w:rsid w:val="00B75DAD"/>
    <w:rsid w:val="00B85EC5"/>
    <w:rsid w:val="00BA1D67"/>
    <w:rsid w:val="00BC35EF"/>
    <w:rsid w:val="00C22FA3"/>
    <w:rsid w:val="00C37954"/>
    <w:rsid w:val="00C632C8"/>
    <w:rsid w:val="00C7247F"/>
    <w:rsid w:val="00C807BF"/>
    <w:rsid w:val="00C84C95"/>
    <w:rsid w:val="00CB7E11"/>
    <w:rsid w:val="00D019C1"/>
    <w:rsid w:val="00D732F1"/>
    <w:rsid w:val="00D84248"/>
    <w:rsid w:val="00D8589F"/>
    <w:rsid w:val="00DB162D"/>
    <w:rsid w:val="00DB26E9"/>
    <w:rsid w:val="00E14E84"/>
    <w:rsid w:val="00E34EEF"/>
    <w:rsid w:val="00E463E3"/>
    <w:rsid w:val="00E5093B"/>
    <w:rsid w:val="00EC5007"/>
    <w:rsid w:val="00F040CE"/>
    <w:rsid w:val="00F05F3E"/>
    <w:rsid w:val="00F07D0E"/>
    <w:rsid w:val="00F23E76"/>
    <w:rsid w:val="00F36038"/>
    <w:rsid w:val="00F760E5"/>
    <w:rsid w:val="00FB2BC6"/>
    <w:rsid w:val="00FB43D7"/>
    <w:rsid w:val="00FB6583"/>
    <w:rsid w:val="00FC715B"/>
    <w:rsid w:val="00FD6CE4"/>
    <w:rsid w:val="00FD730C"/>
    <w:rsid w:val="00FF0C37"/>
  </w:rsids>
  <m:mathPr>
    <m:mathFont m:val="Cambria Math"/>
    <m:brkBin m:val="before"/>
    <m:brkBinSub m:val="--"/>
    <m:smallFrac m:val="0"/>
    <m:dispDef/>
    <m:lMargin m:val="0"/>
    <m:rMargin m:val="0"/>
    <m:defJc m:val="centerGroup"/>
    <m:wrapIndent m:val="1440"/>
    <m:intLim m:val="subSup"/>
    <m:naryLim m:val="undOvr"/>
  </m:mathPr>
  <w:themeFontLang w:val="en-IN" w:eastAsia="zh-C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E1738"/>
  <w15:chartTrackingRefBased/>
  <w15:docId w15:val="{6664D116-8150-4BCA-95F2-0873FE695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1B6"/>
    <w:pPr>
      <w:spacing w:after="0" w:line="240" w:lineRule="auto"/>
    </w:pPr>
    <w:rPr>
      <w:rFonts w:ascii="Cambria" w:hAnsi="Cambria" w:cs="Mangal"/>
      <w:sz w:val="20"/>
    </w:rPr>
  </w:style>
  <w:style w:type="paragraph" w:styleId="Heading1">
    <w:name w:val="heading 1"/>
    <w:basedOn w:val="Normal"/>
    <w:next w:val="Normal"/>
    <w:link w:val="Heading1Char"/>
    <w:uiPriority w:val="9"/>
    <w:qFormat/>
    <w:rsid w:val="00486A28"/>
    <w:pPr>
      <w:keepNext/>
      <w:keepLines/>
      <w:numPr>
        <w:numId w:val="1"/>
      </w:numPr>
      <w:spacing w:before="240" w:after="240"/>
      <w:outlineLvl w:val="0"/>
    </w:pPr>
    <w:rPr>
      <w:rFonts w:eastAsiaTheme="majorEastAsia" w:cstheme="majorBidi"/>
      <w:b/>
      <w:sz w:val="24"/>
      <w:szCs w:val="29"/>
    </w:rPr>
  </w:style>
  <w:style w:type="paragraph" w:styleId="Heading2">
    <w:name w:val="heading 2"/>
    <w:basedOn w:val="Normal"/>
    <w:next w:val="Normal"/>
    <w:link w:val="Heading2Char"/>
    <w:uiPriority w:val="9"/>
    <w:unhideWhenUsed/>
    <w:qFormat/>
    <w:rsid w:val="00CB7E11"/>
    <w:pPr>
      <w:keepNext/>
      <w:keepLines/>
      <w:numPr>
        <w:ilvl w:val="1"/>
        <w:numId w:val="1"/>
      </w:numPr>
      <w:spacing w:before="120" w:after="120"/>
      <w:ind w:left="720"/>
      <w:outlineLvl w:val="1"/>
    </w:pPr>
    <w:rPr>
      <w:rFonts w:eastAsiaTheme="majorEastAsia" w:cstheme="majorBidi"/>
      <w:b/>
      <w:sz w:val="22"/>
      <w:szCs w:val="23"/>
    </w:rPr>
  </w:style>
  <w:style w:type="paragraph" w:styleId="Heading3">
    <w:name w:val="heading 3"/>
    <w:basedOn w:val="Normal"/>
    <w:next w:val="Normal"/>
    <w:link w:val="Heading3Char"/>
    <w:uiPriority w:val="9"/>
    <w:unhideWhenUsed/>
    <w:qFormat/>
    <w:rsid w:val="00FC715B"/>
    <w:pPr>
      <w:keepNext/>
      <w:keepLines/>
      <w:numPr>
        <w:ilvl w:val="2"/>
        <w:numId w:val="1"/>
      </w:numPr>
      <w:spacing w:after="120"/>
      <w:ind w:left="1440"/>
      <w:outlineLvl w:val="2"/>
    </w:pPr>
    <w:rPr>
      <w:rFonts w:eastAsiaTheme="majorEastAsia" w:cstheme="majorBidi"/>
      <w:szCs w:val="21"/>
    </w:rPr>
  </w:style>
  <w:style w:type="paragraph" w:styleId="Heading4">
    <w:name w:val="heading 4"/>
    <w:basedOn w:val="Normal"/>
    <w:next w:val="Normal"/>
    <w:link w:val="Heading4Char"/>
    <w:uiPriority w:val="9"/>
    <w:semiHidden/>
    <w:unhideWhenUsed/>
    <w:qFormat/>
    <w:rsid w:val="00930226"/>
    <w:pPr>
      <w:keepNext/>
      <w:keepLines/>
      <w:numPr>
        <w:ilvl w:val="3"/>
        <w:numId w:val="1"/>
      </w:numPr>
      <w:spacing w:before="40"/>
      <w:outlineLvl w:val="3"/>
    </w:pPr>
    <w:rPr>
      <w:rFonts w:asciiTheme="majorHAnsi" w:eastAsiaTheme="majorEastAsia" w:hAnsiTheme="majorHAnsi" w:cstheme="majorBidi"/>
      <w:i/>
      <w:iCs/>
      <w:color w:val="2F5496" w:themeColor="accent1" w:themeShade="BF"/>
      <w:szCs w:val="18"/>
    </w:rPr>
  </w:style>
  <w:style w:type="paragraph" w:styleId="Heading5">
    <w:name w:val="heading 5"/>
    <w:basedOn w:val="Normal"/>
    <w:next w:val="Normal"/>
    <w:link w:val="Heading5Char"/>
    <w:uiPriority w:val="9"/>
    <w:semiHidden/>
    <w:unhideWhenUsed/>
    <w:qFormat/>
    <w:rsid w:val="00930226"/>
    <w:pPr>
      <w:keepNext/>
      <w:keepLines/>
      <w:numPr>
        <w:ilvl w:val="4"/>
        <w:numId w:val="1"/>
      </w:numPr>
      <w:spacing w:before="40"/>
      <w:outlineLvl w:val="4"/>
    </w:pPr>
    <w:rPr>
      <w:rFonts w:asciiTheme="majorHAnsi" w:eastAsiaTheme="majorEastAsia" w:hAnsiTheme="majorHAnsi" w:cstheme="majorBidi"/>
      <w:color w:val="2F5496" w:themeColor="accent1" w:themeShade="BF"/>
      <w:szCs w:val="18"/>
    </w:rPr>
  </w:style>
  <w:style w:type="paragraph" w:styleId="Heading6">
    <w:name w:val="heading 6"/>
    <w:basedOn w:val="Normal"/>
    <w:next w:val="Normal"/>
    <w:link w:val="Heading6Char"/>
    <w:uiPriority w:val="9"/>
    <w:semiHidden/>
    <w:unhideWhenUsed/>
    <w:qFormat/>
    <w:rsid w:val="00930226"/>
    <w:pPr>
      <w:keepNext/>
      <w:keepLines/>
      <w:numPr>
        <w:ilvl w:val="5"/>
        <w:numId w:val="1"/>
      </w:numPr>
      <w:spacing w:before="40"/>
      <w:outlineLvl w:val="5"/>
    </w:pPr>
    <w:rPr>
      <w:rFonts w:asciiTheme="majorHAnsi" w:eastAsiaTheme="majorEastAsia" w:hAnsiTheme="majorHAnsi" w:cstheme="majorBidi"/>
      <w:color w:val="1F3763" w:themeColor="accent1" w:themeShade="7F"/>
      <w:szCs w:val="18"/>
    </w:rPr>
  </w:style>
  <w:style w:type="paragraph" w:styleId="Heading7">
    <w:name w:val="heading 7"/>
    <w:basedOn w:val="Normal"/>
    <w:next w:val="Normal"/>
    <w:link w:val="Heading7Char"/>
    <w:uiPriority w:val="9"/>
    <w:semiHidden/>
    <w:unhideWhenUsed/>
    <w:qFormat/>
    <w:rsid w:val="00930226"/>
    <w:pPr>
      <w:keepNext/>
      <w:keepLines/>
      <w:numPr>
        <w:ilvl w:val="6"/>
        <w:numId w:val="1"/>
      </w:numPr>
      <w:spacing w:before="40"/>
      <w:outlineLvl w:val="6"/>
    </w:pPr>
    <w:rPr>
      <w:rFonts w:asciiTheme="majorHAnsi" w:eastAsiaTheme="majorEastAsia" w:hAnsiTheme="majorHAnsi" w:cstheme="majorBidi"/>
      <w:i/>
      <w:iCs/>
      <w:color w:val="1F3763" w:themeColor="accent1" w:themeShade="7F"/>
      <w:szCs w:val="18"/>
    </w:rPr>
  </w:style>
  <w:style w:type="paragraph" w:styleId="Heading8">
    <w:name w:val="heading 8"/>
    <w:basedOn w:val="Normal"/>
    <w:next w:val="Normal"/>
    <w:link w:val="Heading8Char"/>
    <w:uiPriority w:val="9"/>
    <w:semiHidden/>
    <w:unhideWhenUsed/>
    <w:qFormat/>
    <w:rsid w:val="0093022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19"/>
    </w:rPr>
  </w:style>
  <w:style w:type="paragraph" w:styleId="Heading9">
    <w:name w:val="heading 9"/>
    <w:basedOn w:val="Normal"/>
    <w:next w:val="Normal"/>
    <w:link w:val="Heading9Char"/>
    <w:uiPriority w:val="9"/>
    <w:semiHidden/>
    <w:unhideWhenUsed/>
    <w:qFormat/>
    <w:rsid w:val="0093022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rsid w:val="00985B91"/>
    <w:pPr>
      <w:tabs>
        <w:tab w:val="right" w:leader="dot" w:pos="9029"/>
      </w:tabs>
      <w:spacing w:before="120" w:after="120"/>
      <w:ind w:left="720" w:hanging="720"/>
      <w:jc w:val="both"/>
    </w:pPr>
    <w:rPr>
      <w:rFonts w:eastAsia="Times New Roman" w:cs="Times New Roman"/>
      <w:b/>
      <w:kern w:val="28"/>
      <w:lang w:val="en-US" w:eastAsia="en-GB" w:bidi="ar-SA"/>
    </w:rPr>
  </w:style>
  <w:style w:type="character" w:styleId="Hyperlink">
    <w:name w:val="Hyperlink"/>
    <w:uiPriority w:val="99"/>
    <w:rsid w:val="005B41F7"/>
    <w:rPr>
      <w:color w:val="0000FF"/>
      <w:u w:val="single"/>
    </w:rPr>
  </w:style>
  <w:style w:type="paragraph" w:styleId="Header">
    <w:name w:val="header"/>
    <w:basedOn w:val="Normal"/>
    <w:link w:val="HeaderChar"/>
    <w:uiPriority w:val="99"/>
    <w:unhideWhenUsed/>
    <w:rsid w:val="00346655"/>
    <w:pPr>
      <w:tabs>
        <w:tab w:val="center" w:pos="4513"/>
        <w:tab w:val="right" w:pos="9026"/>
      </w:tabs>
    </w:pPr>
    <w:rPr>
      <w:szCs w:val="18"/>
    </w:rPr>
  </w:style>
  <w:style w:type="character" w:customStyle="1" w:styleId="HeaderChar">
    <w:name w:val="Header Char"/>
    <w:basedOn w:val="DefaultParagraphFont"/>
    <w:link w:val="Header"/>
    <w:uiPriority w:val="99"/>
    <w:rsid w:val="00346655"/>
    <w:rPr>
      <w:rFonts w:ascii="Cambria" w:hAnsi="Cambria" w:cs="Mangal"/>
      <w:sz w:val="20"/>
      <w:szCs w:val="18"/>
    </w:rPr>
  </w:style>
  <w:style w:type="paragraph" w:styleId="Footer">
    <w:name w:val="footer"/>
    <w:basedOn w:val="Normal"/>
    <w:link w:val="FooterChar"/>
    <w:unhideWhenUsed/>
    <w:rsid w:val="00346655"/>
    <w:pPr>
      <w:tabs>
        <w:tab w:val="center" w:pos="4513"/>
        <w:tab w:val="right" w:pos="9026"/>
      </w:tabs>
    </w:pPr>
    <w:rPr>
      <w:szCs w:val="18"/>
    </w:rPr>
  </w:style>
  <w:style w:type="character" w:customStyle="1" w:styleId="FooterChar">
    <w:name w:val="Footer Char"/>
    <w:basedOn w:val="DefaultParagraphFont"/>
    <w:link w:val="Footer"/>
    <w:rsid w:val="00346655"/>
    <w:rPr>
      <w:rFonts w:ascii="Cambria" w:hAnsi="Cambria" w:cs="Mangal"/>
      <w:sz w:val="20"/>
      <w:szCs w:val="18"/>
    </w:rPr>
  </w:style>
  <w:style w:type="character" w:styleId="PageNumber">
    <w:name w:val="page number"/>
    <w:basedOn w:val="DefaultParagraphFont"/>
    <w:rsid w:val="00346655"/>
  </w:style>
  <w:style w:type="character" w:customStyle="1" w:styleId="Heading1Char">
    <w:name w:val="Heading 1 Char"/>
    <w:basedOn w:val="DefaultParagraphFont"/>
    <w:link w:val="Heading1"/>
    <w:uiPriority w:val="9"/>
    <w:rsid w:val="00486A28"/>
    <w:rPr>
      <w:rFonts w:ascii="Cambria" w:eastAsiaTheme="majorEastAsia" w:hAnsi="Cambria" w:cstheme="majorBidi"/>
      <w:b/>
      <w:sz w:val="24"/>
      <w:szCs w:val="29"/>
    </w:rPr>
  </w:style>
  <w:style w:type="paragraph" w:customStyle="1" w:styleId="BodyText05">
    <w:name w:val="Body Text 0.5&quot;"/>
    <w:basedOn w:val="Normal"/>
    <w:qFormat/>
    <w:rsid w:val="006D02C3"/>
    <w:pPr>
      <w:spacing w:after="200"/>
      <w:ind w:left="720"/>
    </w:pPr>
  </w:style>
  <w:style w:type="character" w:customStyle="1" w:styleId="Heading2Char">
    <w:name w:val="Heading 2 Char"/>
    <w:basedOn w:val="DefaultParagraphFont"/>
    <w:link w:val="Heading2"/>
    <w:uiPriority w:val="9"/>
    <w:rsid w:val="00CB7E11"/>
    <w:rPr>
      <w:rFonts w:ascii="Cambria" w:eastAsiaTheme="majorEastAsia" w:hAnsi="Cambria" w:cstheme="majorBidi"/>
      <w:b/>
      <w:szCs w:val="23"/>
    </w:rPr>
  </w:style>
  <w:style w:type="character" w:customStyle="1" w:styleId="Heading3Char">
    <w:name w:val="Heading 3 Char"/>
    <w:basedOn w:val="DefaultParagraphFont"/>
    <w:link w:val="Heading3"/>
    <w:uiPriority w:val="9"/>
    <w:rsid w:val="00FC715B"/>
    <w:rPr>
      <w:rFonts w:ascii="Cambria" w:eastAsiaTheme="majorEastAsia" w:hAnsi="Cambria" w:cstheme="majorBidi"/>
      <w:sz w:val="20"/>
      <w:szCs w:val="21"/>
    </w:rPr>
  </w:style>
  <w:style w:type="paragraph" w:customStyle="1" w:styleId="BodyText1">
    <w:name w:val="Body Text 1&quot;"/>
    <w:basedOn w:val="Normal"/>
    <w:qFormat/>
    <w:rsid w:val="00930226"/>
    <w:pPr>
      <w:ind w:left="1440"/>
    </w:pPr>
  </w:style>
  <w:style w:type="character" w:customStyle="1" w:styleId="Heading4Char">
    <w:name w:val="Heading 4 Char"/>
    <w:basedOn w:val="DefaultParagraphFont"/>
    <w:link w:val="Heading4"/>
    <w:uiPriority w:val="9"/>
    <w:semiHidden/>
    <w:rsid w:val="00930226"/>
    <w:rPr>
      <w:rFonts w:asciiTheme="majorHAnsi" w:eastAsiaTheme="majorEastAsia" w:hAnsiTheme="majorHAnsi" w:cstheme="majorBidi"/>
      <w:i/>
      <w:iCs/>
      <w:color w:val="2F5496" w:themeColor="accent1" w:themeShade="BF"/>
      <w:sz w:val="20"/>
      <w:szCs w:val="18"/>
    </w:rPr>
  </w:style>
  <w:style w:type="character" w:customStyle="1" w:styleId="Heading5Char">
    <w:name w:val="Heading 5 Char"/>
    <w:basedOn w:val="DefaultParagraphFont"/>
    <w:link w:val="Heading5"/>
    <w:uiPriority w:val="9"/>
    <w:semiHidden/>
    <w:rsid w:val="00930226"/>
    <w:rPr>
      <w:rFonts w:asciiTheme="majorHAnsi" w:eastAsiaTheme="majorEastAsia" w:hAnsiTheme="majorHAnsi" w:cstheme="majorBidi"/>
      <w:color w:val="2F5496" w:themeColor="accent1" w:themeShade="BF"/>
      <w:sz w:val="20"/>
      <w:szCs w:val="18"/>
    </w:rPr>
  </w:style>
  <w:style w:type="character" w:customStyle="1" w:styleId="Heading6Char">
    <w:name w:val="Heading 6 Char"/>
    <w:basedOn w:val="DefaultParagraphFont"/>
    <w:link w:val="Heading6"/>
    <w:uiPriority w:val="9"/>
    <w:semiHidden/>
    <w:rsid w:val="00930226"/>
    <w:rPr>
      <w:rFonts w:asciiTheme="majorHAnsi" w:eastAsiaTheme="majorEastAsia" w:hAnsiTheme="majorHAnsi" w:cstheme="majorBidi"/>
      <w:color w:val="1F3763" w:themeColor="accent1" w:themeShade="7F"/>
      <w:sz w:val="20"/>
      <w:szCs w:val="18"/>
    </w:rPr>
  </w:style>
  <w:style w:type="character" w:customStyle="1" w:styleId="Heading7Char">
    <w:name w:val="Heading 7 Char"/>
    <w:basedOn w:val="DefaultParagraphFont"/>
    <w:link w:val="Heading7"/>
    <w:uiPriority w:val="9"/>
    <w:semiHidden/>
    <w:rsid w:val="00930226"/>
    <w:rPr>
      <w:rFonts w:asciiTheme="majorHAnsi" w:eastAsiaTheme="majorEastAsia" w:hAnsiTheme="majorHAnsi" w:cstheme="majorBidi"/>
      <w:i/>
      <w:iCs/>
      <w:color w:val="1F3763" w:themeColor="accent1" w:themeShade="7F"/>
      <w:sz w:val="20"/>
      <w:szCs w:val="18"/>
    </w:rPr>
  </w:style>
  <w:style w:type="character" w:customStyle="1" w:styleId="Heading8Char">
    <w:name w:val="Heading 8 Char"/>
    <w:basedOn w:val="DefaultParagraphFont"/>
    <w:link w:val="Heading8"/>
    <w:uiPriority w:val="9"/>
    <w:semiHidden/>
    <w:rsid w:val="00930226"/>
    <w:rPr>
      <w:rFonts w:asciiTheme="majorHAnsi" w:eastAsiaTheme="majorEastAsia" w:hAnsiTheme="majorHAnsi" w:cstheme="majorBidi"/>
      <w:color w:val="272727" w:themeColor="text1" w:themeTint="D8"/>
      <w:sz w:val="21"/>
      <w:szCs w:val="19"/>
    </w:rPr>
  </w:style>
  <w:style w:type="character" w:customStyle="1" w:styleId="Heading9Char">
    <w:name w:val="Heading 9 Char"/>
    <w:basedOn w:val="DefaultParagraphFont"/>
    <w:link w:val="Heading9"/>
    <w:uiPriority w:val="9"/>
    <w:semiHidden/>
    <w:rsid w:val="00930226"/>
    <w:rPr>
      <w:rFonts w:asciiTheme="majorHAnsi" w:eastAsiaTheme="majorEastAsia" w:hAnsiTheme="majorHAnsi" w:cstheme="majorBidi"/>
      <w:i/>
      <w:iCs/>
      <w:color w:val="272727" w:themeColor="text1" w:themeTint="D8"/>
      <w:sz w:val="21"/>
      <w:szCs w:val="19"/>
    </w:rPr>
  </w:style>
  <w:style w:type="paragraph" w:styleId="TOC2">
    <w:name w:val="toc 2"/>
    <w:basedOn w:val="Normal"/>
    <w:next w:val="Normal"/>
    <w:autoRedefine/>
    <w:uiPriority w:val="39"/>
    <w:unhideWhenUsed/>
    <w:rsid w:val="00985B91"/>
    <w:pPr>
      <w:spacing w:before="100" w:after="100"/>
      <w:ind w:left="1440" w:hanging="720"/>
    </w:pPr>
    <w:rPr>
      <w:szCs w:val="18"/>
    </w:rPr>
  </w:style>
  <w:style w:type="paragraph" w:styleId="TOC3">
    <w:name w:val="toc 3"/>
    <w:basedOn w:val="Normal"/>
    <w:next w:val="Normal"/>
    <w:autoRedefine/>
    <w:uiPriority w:val="39"/>
    <w:unhideWhenUsed/>
    <w:rsid w:val="00985B91"/>
    <w:pPr>
      <w:spacing w:after="100"/>
      <w:ind w:left="400"/>
    </w:pPr>
    <w:rPr>
      <w:szCs w:val="18"/>
    </w:rPr>
  </w:style>
  <w:style w:type="paragraph" w:styleId="ListParagraph">
    <w:name w:val="List Paragraph"/>
    <w:basedOn w:val="Normal"/>
    <w:uiPriority w:val="34"/>
    <w:qFormat/>
    <w:rsid w:val="00462E86"/>
    <w:pPr>
      <w:ind w:left="720"/>
      <w:contextualSpacing/>
    </w:pPr>
    <w:rPr>
      <w:szCs w:val="18"/>
    </w:rPr>
  </w:style>
  <w:style w:type="paragraph" w:styleId="BalloonText">
    <w:name w:val="Balloon Text"/>
    <w:basedOn w:val="Normal"/>
    <w:link w:val="BalloonTextChar"/>
    <w:uiPriority w:val="99"/>
    <w:semiHidden/>
    <w:unhideWhenUsed/>
    <w:rsid w:val="00582456"/>
    <w:rPr>
      <w:rFonts w:ascii="Segoe UI" w:hAnsi="Segoe UI" w:cs="Segoe UI"/>
      <w:sz w:val="18"/>
      <w:szCs w:val="16"/>
    </w:rPr>
  </w:style>
  <w:style w:type="character" w:customStyle="1" w:styleId="BalloonTextChar">
    <w:name w:val="Balloon Text Char"/>
    <w:basedOn w:val="DefaultParagraphFont"/>
    <w:link w:val="BalloonText"/>
    <w:uiPriority w:val="99"/>
    <w:semiHidden/>
    <w:rsid w:val="00582456"/>
    <w:rPr>
      <w:rFonts w:ascii="Segoe UI" w:hAnsi="Segoe UI" w:cs="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13</Pages>
  <Words>1573</Words>
  <Characters>8971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Sanjeev Kelkar</cp:lastModifiedBy>
  <cp:revision>16</cp:revision>
  <dcterms:created xsi:type="dcterms:W3CDTF">2020-12-01T14:19:00Z</dcterms:created>
  <dcterms:modified xsi:type="dcterms:W3CDTF">2020-12-02T14:22:00Z</dcterms:modified>
</cp:coreProperties>
</file>